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B9715" w14:textId="285DB050" w:rsidR="00D75258" w:rsidDel="007707C1" w:rsidRDefault="00D75258">
      <w:pPr>
        <w:pStyle w:val="Brdtekst"/>
        <w:spacing w:before="0"/>
        <w:ind w:left="0" w:firstLine="0"/>
        <w:jc w:val="left"/>
        <w:rPr>
          <w:del w:id="0" w:author="Nabil Raad" w:date="2025-09-02T09:13:00Z"/>
          <w:sz w:val="20"/>
        </w:rPr>
      </w:pPr>
      <w:bookmarkStart w:id="1" w:name="_GoBack"/>
      <w:bookmarkEnd w:id="1"/>
    </w:p>
    <w:p w14:paraId="408FC351" w14:textId="4A848181" w:rsidR="00D75258" w:rsidDel="007707C1" w:rsidRDefault="00D75258">
      <w:pPr>
        <w:pStyle w:val="Brdtekst"/>
        <w:spacing w:before="8"/>
        <w:ind w:left="0" w:firstLine="0"/>
        <w:jc w:val="left"/>
        <w:rPr>
          <w:del w:id="2" w:author="Nabil Raad" w:date="2025-09-02T09:13:00Z"/>
          <w:sz w:val="13"/>
        </w:rPr>
      </w:pPr>
    </w:p>
    <w:p w14:paraId="6644C73A" w14:textId="535E809C" w:rsidR="00D75258" w:rsidDel="007707C1" w:rsidRDefault="009F0C13">
      <w:pPr>
        <w:pStyle w:val="Brdtekst"/>
        <w:spacing w:before="0" w:line="217" w:lineRule="exact"/>
        <w:ind w:left="8843" w:firstLine="0"/>
        <w:jc w:val="left"/>
        <w:rPr>
          <w:del w:id="3" w:author="Nabil Raad" w:date="2025-09-02T09:13:00Z"/>
          <w:sz w:val="20"/>
        </w:rPr>
      </w:pPr>
      <w:del w:id="4" w:author="Nabil Raad" w:date="2025-09-02T09:13:00Z">
        <w:r w:rsidDel="007707C1">
          <w:rPr>
            <w:noProof/>
            <w:position w:val="-3"/>
            <w:sz w:val="20"/>
          </w:rPr>
          <w:drawing>
            <wp:inline distT="0" distB="0" distL="0" distR="0" wp14:anchorId="14819531" wp14:editId="4A453EA2">
              <wp:extent cx="1329238" cy="13811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29238" cy="138112"/>
                      </a:xfrm>
                      <a:prstGeom prst="rect">
                        <a:avLst/>
                      </a:prstGeom>
                    </pic:spPr>
                  </pic:pic>
                </a:graphicData>
              </a:graphic>
            </wp:inline>
          </w:drawing>
        </w:r>
      </w:del>
    </w:p>
    <w:p w14:paraId="779BDCE0" w14:textId="000D149E" w:rsidR="00D75258" w:rsidRPr="00914012" w:rsidDel="007707C1" w:rsidRDefault="00DE1899">
      <w:pPr>
        <w:spacing w:before="43"/>
        <w:ind w:left="104"/>
        <w:rPr>
          <w:del w:id="5" w:author="Nabil Raad" w:date="2025-09-02T09:13:00Z"/>
          <w:b/>
          <w:sz w:val="23"/>
          <w:lang w:val="da-DK"/>
        </w:rPr>
      </w:pPr>
      <w:del w:id="6" w:author="Nabil Raad" w:date="2025-09-02T09:13:00Z">
        <w:r w:rsidDel="007707C1">
          <w:rPr>
            <w:noProof/>
          </w:rPr>
          <mc:AlternateContent>
            <mc:Choice Requires="wps">
              <w:drawing>
                <wp:anchor distT="0" distB="0" distL="114300" distR="114300" simplePos="0" relativeHeight="15730176" behindDoc="0" locked="0" layoutInCell="1" allowOverlap="1" wp14:anchorId="5D80B1C7" wp14:editId="2D3112D5">
                  <wp:simplePos x="0" y="0"/>
                  <wp:positionH relativeFrom="page">
                    <wp:posOffset>5800090</wp:posOffset>
                  </wp:positionH>
                  <wp:positionV relativeFrom="paragraph">
                    <wp:posOffset>-396875</wp:posOffset>
                  </wp:positionV>
                  <wp:extent cx="1402080" cy="36830"/>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830"/>
                          </a:xfrm>
                          <a:prstGeom prst="rect">
                            <a:avLst/>
                          </a:prstGeom>
                          <a:solidFill>
                            <a:srgbClr val="176C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008AF" id="docshape1" o:spid="_x0000_s1026" style="position:absolute;margin-left:456.7pt;margin-top:-31.25pt;width:110.4pt;height:2.9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" fillcolor="#176c40" stroked="f">
                  <w10:wrap anchorx="page"/>
                </v:rect>
              </w:pict>
            </mc:Fallback>
          </mc:AlternateContent>
        </w:r>
        <w:r w:rsidR="009F0C13" w:rsidRPr="00914012" w:rsidDel="007707C1">
          <w:rPr>
            <w:b/>
            <w:spacing w:val="-2"/>
            <w:sz w:val="23"/>
            <w:lang w:val="da-DK"/>
          </w:rPr>
          <w:delText>Udskriftsdato:</w:delText>
        </w:r>
        <w:r w:rsidR="009F0C13" w:rsidRPr="00914012" w:rsidDel="007707C1">
          <w:rPr>
            <w:b/>
            <w:spacing w:val="-1"/>
            <w:sz w:val="23"/>
            <w:lang w:val="da-DK"/>
          </w:rPr>
          <w:delText xml:space="preserve"> </w:delText>
        </w:r>
        <w:r w:rsidR="009F0C13" w:rsidRPr="00914012" w:rsidDel="007707C1">
          <w:rPr>
            <w:b/>
            <w:spacing w:val="-2"/>
            <w:sz w:val="23"/>
            <w:lang w:val="da-DK"/>
          </w:rPr>
          <w:delText>25.</w:delText>
        </w:r>
        <w:r w:rsidR="009F0C13" w:rsidRPr="00914012" w:rsidDel="007707C1">
          <w:rPr>
            <w:b/>
            <w:spacing w:val="-1"/>
            <w:sz w:val="23"/>
            <w:lang w:val="da-DK"/>
          </w:rPr>
          <w:delText xml:space="preserve"> </w:delText>
        </w:r>
        <w:r w:rsidR="009F0C13" w:rsidRPr="00914012" w:rsidDel="007707C1">
          <w:rPr>
            <w:b/>
            <w:spacing w:val="-2"/>
            <w:sz w:val="23"/>
            <w:lang w:val="da-DK"/>
          </w:rPr>
          <w:delText>juni</w:delText>
        </w:r>
        <w:r w:rsidR="009F0C13" w:rsidRPr="00914012" w:rsidDel="007707C1">
          <w:rPr>
            <w:b/>
            <w:spacing w:val="-1"/>
            <w:sz w:val="23"/>
            <w:lang w:val="da-DK"/>
          </w:rPr>
          <w:delText xml:space="preserve"> </w:delText>
        </w:r>
        <w:r w:rsidR="009F0C13" w:rsidRPr="00914012" w:rsidDel="007707C1">
          <w:rPr>
            <w:b/>
            <w:spacing w:val="-4"/>
            <w:sz w:val="23"/>
            <w:lang w:val="da-DK"/>
          </w:rPr>
          <w:delText>2025</w:delText>
        </w:r>
      </w:del>
    </w:p>
    <w:p w14:paraId="3175714A" w14:textId="10DC954B" w:rsidR="00D75258" w:rsidRPr="00914012" w:rsidDel="007707C1" w:rsidRDefault="00D75258">
      <w:pPr>
        <w:pStyle w:val="Brdtekst"/>
        <w:spacing w:before="0"/>
        <w:ind w:left="0" w:firstLine="0"/>
        <w:jc w:val="left"/>
        <w:rPr>
          <w:del w:id="7" w:author="Nabil Raad" w:date="2025-09-02T09:13:00Z"/>
          <w:b/>
          <w:sz w:val="26"/>
          <w:lang w:val="da-DK"/>
        </w:rPr>
      </w:pPr>
    </w:p>
    <w:p w14:paraId="0187FDBA" w14:textId="795811F2" w:rsidR="00D75258" w:rsidRPr="00914012" w:rsidDel="007707C1" w:rsidRDefault="00D75258">
      <w:pPr>
        <w:pStyle w:val="Brdtekst"/>
        <w:spacing w:before="0"/>
        <w:ind w:left="0" w:firstLine="0"/>
        <w:jc w:val="left"/>
        <w:rPr>
          <w:del w:id="8" w:author="Nabil Raad" w:date="2025-09-02T09:13:00Z"/>
          <w:b/>
          <w:sz w:val="26"/>
          <w:lang w:val="da-DK"/>
        </w:rPr>
      </w:pPr>
    </w:p>
    <w:p w14:paraId="591D73E1" w14:textId="42B56526" w:rsidR="00D75258" w:rsidRPr="00914012" w:rsidDel="007707C1" w:rsidRDefault="00D75258">
      <w:pPr>
        <w:pStyle w:val="Brdtekst"/>
        <w:spacing w:before="0"/>
        <w:ind w:left="0" w:firstLine="0"/>
        <w:jc w:val="left"/>
        <w:rPr>
          <w:del w:id="9" w:author="Nabil Raad" w:date="2025-09-02T09:13:00Z"/>
          <w:b/>
          <w:sz w:val="26"/>
          <w:lang w:val="da-DK"/>
        </w:rPr>
      </w:pPr>
    </w:p>
    <w:p w14:paraId="59F35821" w14:textId="43F62A5C" w:rsidR="00D75258" w:rsidRPr="00914012" w:rsidDel="007707C1" w:rsidRDefault="00D75258">
      <w:pPr>
        <w:pStyle w:val="Brdtekst"/>
        <w:spacing w:before="0"/>
        <w:ind w:left="0" w:firstLine="0"/>
        <w:jc w:val="left"/>
        <w:rPr>
          <w:del w:id="10" w:author="Nabil Raad" w:date="2025-09-02T09:13:00Z"/>
          <w:b/>
          <w:sz w:val="26"/>
          <w:lang w:val="da-DK"/>
        </w:rPr>
      </w:pPr>
    </w:p>
    <w:p w14:paraId="6788C3AD" w14:textId="55C3F72B" w:rsidR="00D75258" w:rsidRPr="00914012" w:rsidDel="007707C1" w:rsidRDefault="00D75258">
      <w:pPr>
        <w:pStyle w:val="Brdtekst"/>
        <w:spacing w:before="0"/>
        <w:ind w:left="0" w:firstLine="0"/>
        <w:jc w:val="left"/>
        <w:rPr>
          <w:del w:id="11" w:author="Nabil Raad" w:date="2025-09-02T09:13:00Z"/>
          <w:b/>
          <w:sz w:val="26"/>
          <w:lang w:val="da-DK"/>
        </w:rPr>
      </w:pPr>
    </w:p>
    <w:p w14:paraId="04C7ADF3" w14:textId="59EE0E1A" w:rsidR="00D75258" w:rsidRPr="00914012" w:rsidDel="007707C1" w:rsidRDefault="00D75258">
      <w:pPr>
        <w:pStyle w:val="Brdtekst"/>
        <w:spacing w:before="0"/>
        <w:ind w:left="0" w:firstLine="0"/>
        <w:jc w:val="left"/>
        <w:rPr>
          <w:del w:id="12" w:author="Nabil Raad" w:date="2025-09-02T09:13:00Z"/>
          <w:b/>
          <w:sz w:val="26"/>
          <w:lang w:val="da-DK"/>
        </w:rPr>
      </w:pPr>
    </w:p>
    <w:p w14:paraId="7B68FE8B" w14:textId="1C9FE15A" w:rsidR="00D75258" w:rsidRPr="00914012" w:rsidDel="007707C1" w:rsidRDefault="00D75258">
      <w:pPr>
        <w:pStyle w:val="Brdtekst"/>
        <w:spacing w:before="2"/>
        <w:ind w:left="0" w:firstLine="0"/>
        <w:jc w:val="left"/>
        <w:rPr>
          <w:del w:id="13" w:author="Nabil Raad" w:date="2025-09-02T09:13:00Z"/>
          <w:b/>
          <w:sz w:val="23"/>
          <w:lang w:val="da-DK"/>
        </w:rPr>
      </w:pPr>
    </w:p>
    <w:p w14:paraId="05FA0E57" w14:textId="1039F404" w:rsidR="00D75258" w:rsidRPr="00914012" w:rsidDel="007707C1" w:rsidRDefault="009F0C13">
      <w:pPr>
        <w:ind w:left="104"/>
        <w:rPr>
          <w:del w:id="14" w:author="Nabil Raad" w:date="2025-09-02T09:13:00Z"/>
          <w:b/>
          <w:sz w:val="23"/>
          <w:lang w:val="da-DK"/>
        </w:rPr>
      </w:pPr>
      <w:del w:id="15" w:author="Nabil Raad" w:date="2025-09-02T09:13:00Z">
        <w:r w:rsidRPr="00914012" w:rsidDel="007707C1">
          <w:rPr>
            <w:b/>
            <w:sz w:val="23"/>
            <w:lang w:val="da-DK"/>
          </w:rPr>
          <w:delText>VEJ</w:delText>
        </w:r>
        <w:r w:rsidRPr="00914012" w:rsidDel="007707C1">
          <w:rPr>
            <w:b/>
            <w:spacing w:val="-1"/>
            <w:sz w:val="23"/>
            <w:lang w:val="da-DK"/>
          </w:rPr>
          <w:delText xml:space="preserve"> </w:delText>
        </w:r>
        <w:r w:rsidRPr="00914012" w:rsidDel="007707C1">
          <w:rPr>
            <w:b/>
            <w:sz w:val="23"/>
            <w:lang w:val="da-DK"/>
          </w:rPr>
          <w:delText>nr 10037 af</w:delText>
        </w:r>
        <w:r w:rsidRPr="00914012" w:rsidDel="007707C1">
          <w:rPr>
            <w:b/>
            <w:spacing w:val="1"/>
            <w:sz w:val="23"/>
            <w:lang w:val="da-DK"/>
          </w:rPr>
          <w:delText xml:space="preserve"> </w:delText>
        </w:r>
        <w:r w:rsidRPr="00914012" w:rsidDel="007707C1">
          <w:rPr>
            <w:b/>
            <w:sz w:val="23"/>
            <w:lang w:val="da-DK"/>
          </w:rPr>
          <w:delText xml:space="preserve">09/12/2024 </w:delText>
        </w:r>
        <w:r w:rsidRPr="00914012" w:rsidDel="007707C1">
          <w:rPr>
            <w:b/>
            <w:spacing w:val="-2"/>
            <w:sz w:val="23"/>
            <w:lang w:val="da-DK"/>
          </w:rPr>
          <w:delText>(Gældende)</w:delText>
        </w:r>
      </w:del>
    </w:p>
    <w:p w14:paraId="6504CC30" w14:textId="1A5304CA" w:rsidR="00D75258" w:rsidRPr="00914012" w:rsidDel="007707C1" w:rsidRDefault="00D75258">
      <w:pPr>
        <w:pStyle w:val="Brdtekst"/>
        <w:spacing w:before="9"/>
        <w:ind w:left="0" w:firstLine="0"/>
        <w:jc w:val="left"/>
        <w:rPr>
          <w:del w:id="16" w:author="Nabil Raad" w:date="2025-09-02T09:13:00Z"/>
          <w:b/>
          <w:sz w:val="21"/>
          <w:lang w:val="da-DK"/>
        </w:rPr>
      </w:pPr>
    </w:p>
    <w:p w14:paraId="041A2A34" w14:textId="4C2EE622" w:rsidR="00D75258" w:rsidRPr="00914012" w:rsidDel="007707C1" w:rsidRDefault="009F0C13">
      <w:pPr>
        <w:pStyle w:val="Titel"/>
        <w:spacing w:line="249" w:lineRule="auto"/>
        <w:rPr>
          <w:del w:id="17" w:author="Nabil Raad" w:date="2025-09-02T09:13:00Z"/>
          <w:lang w:val="da-DK"/>
        </w:rPr>
      </w:pPr>
      <w:del w:id="18" w:author="Nabil Raad" w:date="2025-09-02T09:13:00Z">
        <w:r w:rsidRPr="00914012" w:rsidDel="007707C1">
          <w:rPr>
            <w:color w:val="707070"/>
            <w:spacing w:val="-6"/>
            <w:lang w:val="da-DK"/>
          </w:rPr>
          <w:delText xml:space="preserve">Vejledning om variationer af markedsføringstilladelser til lægemidler til </w:delText>
        </w:r>
        <w:r w:rsidRPr="00914012" w:rsidDel="007707C1">
          <w:rPr>
            <w:color w:val="707070"/>
            <w:spacing w:val="-2"/>
            <w:lang w:val="da-DK"/>
          </w:rPr>
          <w:delText>mennesker</w:delText>
        </w:r>
      </w:del>
    </w:p>
    <w:p w14:paraId="7AD1BB6B" w14:textId="745B7363" w:rsidR="00D75258" w:rsidRPr="00914012" w:rsidDel="007707C1" w:rsidRDefault="00DE1899">
      <w:pPr>
        <w:pStyle w:val="Brdtekst"/>
        <w:spacing w:before="4"/>
        <w:ind w:left="0" w:firstLine="0"/>
        <w:jc w:val="left"/>
        <w:rPr>
          <w:del w:id="19" w:author="Nabil Raad" w:date="2025-09-02T09:13:00Z"/>
          <w:b/>
          <w:sz w:val="28"/>
          <w:lang w:val="da-DK"/>
        </w:rPr>
      </w:pPr>
      <w:del w:id="20" w:author="Nabil Raad" w:date="2025-09-02T09:13:00Z">
        <w:r w:rsidDel="007707C1">
          <w:rPr>
            <w:noProof/>
          </w:rPr>
          <mc:AlternateContent>
            <mc:Choice Requires="wps">
              <w:drawing>
                <wp:anchor distT="0" distB="0" distL="0" distR="0" simplePos="0" relativeHeight="487587840" behindDoc="1" locked="0" layoutInCell="1" allowOverlap="1" wp14:anchorId="4EAC52AA" wp14:editId="43EC2311">
                  <wp:simplePos x="0" y="0"/>
                  <wp:positionH relativeFrom="page">
                    <wp:posOffset>295275</wp:posOffset>
                  </wp:positionH>
                  <wp:positionV relativeFrom="paragraph">
                    <wp:posOffset>222250</wp:posOffset>
                  </wp:positionV>
                  <wp:extent cx="1394460" cy="36830"/>
                  <wp:effectExtent l="0" t="0" r="0" b="0"/>
                  <wp:wrapTopAndBottom/>
                  <wp:docPr id="6"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4460" cy="36830"/>
                          </a:xfrm>
                          <a:prstGeom prst="rect">
                            <a:avLst/>
                          </a:prstGeom>
                          <a:solidFill>
                            <a:srgbClr val="176C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26D0E" id="docshape2" o:spid="_x0000_s1026" style="position:absolute;margin-left:23.25pt;margin-top:17.5pt;width:109.8pt;height:2.9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" fillcolor="#176c40" stroked="f">
                  <w10:wrap type="topAndBottom" anchorx="page"/>
                </v:rect>
              </w:pict>
            </mc:Fallback>
          </mc:AlternateContent>
        </w:r>
      </w:del>
    </w:p>
    <w:p w14:paraId="5B0FF05B" w14:textId="3CF642AB" w:rsidR="00D75258" w:rsidRPr="00914012" w:rsidDel="007707C1" w:rsidRDefault="00D75258">
      <w:pPr>
        <w:pStyle w:val="Brdtekst"/>
        <w:spacing w:before="0"/>
        <w:ind w:left="0" w:firstLine="0"/>
        <w:jc w:val="left"/>
        <w:rPr>
          <w:del w:id="21" w:author="Nabil Raad" w:date="2025-09-02T09:13:00Z"/>
          <w:b/>
          <w:sz w:val="20"/>
          <w:lang w:val="da-DK"/>
        </w:rPr>
      </w:pPr>
    </w:p>
    <w:p w14:paraId="0D84AFE6" w14:textId="4E687C34" w:rsidR="00D75258" w:rsidRPr="00914012" w:rsidDel="007707C1" w:rsidRDefault="00D75258">
      <w:pPr>
        <w:pStyle w:val="Brdtekst"/>
        <w:spacing w:before="0"/>
        <w:ind w:left="0" w:firstLine="0"/>
        <w:jc w:val="left"/>
        <w:rPr>
          <w:del w:id="22" w:author="Nabil Raad" w:date="2025-09-02T09:13:00Z"/>
          <w:b/>
          <w:sz w:val="20"/>
          <w:lang w:val="da-DK"/>
        </w:rPr>
      </w:pPr>
    </w:p>
    <w:p w14:paraId="365CC00E" w14:textId="1971A7D1" w:rsidR="00D75258" w:rsidRPr="00914012" w:rsidDel="007707C1" w:rsidRDefault="00D75258">
      <w:pPr>
        <w:pStyle w:val="Brdtekst"/>
        <w:spacing w:before="0"/>
        <w:ind w:left="0" w:firstLine="0"/>
        <w:jc w:val="left"/>
        <w:rPr>
          <w:del w:id="23" w:author="Nabil Raad" w:date="2025-09-02T09:13:00Z"/>
          <w:b/>
          <w:sz w:val="20"/>
          <w:lang w:val="da-DK"/>
        </w:rPr>
      </w:pPr>
    </w:p>
    <w:p w14:paraId="1F40A717" w14:textId="383FB6FF" w:rsidR="00D75258" w:rsidRPr="00914012" w:rsidDel="007707C1" w:rsidRDefault="00D75258">
      <w:pPr>
        <w:pStyle w:val="Brdtekst"/>
        <w:spacing w:before="0"/>
        <w:ind w:left="0" w:firstLine="0"/>
        <w:jc w:val="left"/>
        <w:rPr>
          <w:del w:id="24" w:author="Nabil Raad" w:date="2025-09-02T09:13:00Z"/>
          <w:b/>
          <w:sz w:val="20"/>
          <w:lang w:val="da-DK"/>
        </w:rPr>
      </w:pPr>
    </w:p>
    <w:p w14:paraId="0E56D435" w14:textId="7F5C25B5" w:rsidR="00D75258" w:rsidRPr="00914012" w:rsidDel="007707C1" w:rsidRDefault="00D75258">
      <w:pPr>
        <w:pStyle w:val="Brdtekst"/>
        <w:spacing w:before="0"/>
        <w:ind w:left="0" w:firstLine="0"/>
        <w:jc w:val="left"/>
        <w:rPr>
          <w:del w:id="25" w:author="Nabil Raad" w:date="2025-09-02T09:13:00Z"/>
          <w:b/>
          <w:sz w:val="20"/>
          <w:lang w:val="da-DK"/>
        </w:rPr>
      </w:pPr>
    </w:p>
    <w:p w14:paraId="3417A73B" w14:textId="0D1F7F20" w:rsidR="00D75258" w:rsidRPr="00914012" w:rsidDel="007707C1" w:rsidRDefault="00D75258">
      <w:pPr>
        <w:pStyle w:val="Brdtekst"/>
        <w:spacing w:before="0"/>
        <w:ind w:left="0" w:firstLine="0"/>
        <w:jc w:val="left"/>
        <w:rPr>
          <w:del w:id="26" w:author="Nabil Raad" w:date="2025-09-02T09:13:00Z"/>
          <w:b/>
          <w:sz w:val="20"/>
          <w:lang w:val="da-DK"/>
        </w:rPr>
      </w:pPr>
    </w:p>
    <w:p w14:paraId="0A776232" w14:textId="4A058124" w:rsidR="00D75258" w:rsidRPr="00914012" w:rsidDel="007707C1" w:rsidRDefault="00DE1899">
      <w:pPr>
        <w:pStyle w:val="Brdtekst"/>
        <w:spacing w:before="5"/>
        <w:ind w:left="0" w:firstLine="0"/>
        <w:jc w:val="left"/>
        <w:rPr>
          <w:del w:id="27" w:author="Nabil Raad" w:date="2025-09-02T09:13:00Z"/>
          <w:b/>
          <w:sz w:val="29"/>
          <w:lang w:val="da-DK"/>
        </w:rPr>
      </w:pPr>
      <w:del w:id="28" w:author="Nabil Raad" w:date="2025-09-02T09:13:00Z">
        <w:r w:rsidDel="007707C1">
          <w:rPr>
            <w:noProof/>
          </w:rPr>
          <mc:AlternateContent>
            <mc:Choice Requires="wps">
              <w:drawing>
                <wp:anchor distT="0" distB="0" distL="0" distR="0" simplePos="0" relativeHeight="487588352" behindDoc="1" locked="0" layoutInCell="1" allowOverlap="1" wp14:anchorId="550A1ED0" wp14:editId="004CF106">
                  <wp:simplePos x="0" y="0"/>
                  <wp:positionH relativeFrom="page">
                    <wp:posOffset>295275</wp:posOffset>
                  </wp:positionH>
                  <wp:positionV relativeFrom="paragraph">
                    <wp:posOffset>229870</wp:posOffset>
                  </wp:positionV>
                  <wp:extent cx="3424555" cy="649605"/>
                  <wp:effectExtent l="0" t="0" r="0" b="0"/>
                  <wp:wrapTopAndBottom/>
                  <wp:docPr id="5"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6496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BE13B" w14:textId="77777777" w:rsidR="00D75258" w:rsidRDefault="00D75258">
                              <w:pPr>
                                <w:pStyle w:val="Brdtekst"/>
                                <w:spacing w:before="8"/>
                                <w:ind w:left="0" w:firstLine="0"/>
                                <w:jc w:val="left"/>
                                <w:rPr>
                                  <w:b/>
                                  <w:color w:val="000000"/>
                                  <w:sz w:val="25"/>
                                </w:rPr>
                              </w:pPr>
                            </w:p>
                            <w:p w14:paraId="047C6D14" w14:textId="4BB9B73C" w:rsidR="00D75258" w:rsidRDefault="009F0C13">
                              <w:pPr>
                                <w:ind w:left="290"/>
                                <w:rPr>
                                  <w:rFonts w:ascii="Arial" w:hAnsi="Arial"/>
                                  <w:color w:val="000000"/>
                                  <w:sz w:val="18"/>
                                </w:rPr>
                              </w:pPr>
                              <w:del w:id="29" w:author="Nabil Raad" w:date="2025-09-02T09:13:00Z">
                                <w:r w:rsidDel="007707C1">
                                  <w:rPr>
                                    <w:rFonts w:ascii="Arial" w:hAnsi="Arial"/>
                                    <w:color w:val="000000"/>
                                    <w:sz w:val="18"/>
                                  </w:rPr>
                                  <w:delText>Ministerium:</w:delText>
                                </w:r>
                                <w:r w:rsidDel="007707C1">
                                  <w:rPr>
                                    <w:rFonts w:ascii="Arial" w:hAnsi="Arial"/>
                                    <w:color w:val="000000"/>
                                    <w:spacing w:val="-6"/>
                                    <w:sz w:val="18"/>
                                  </w:rPr>
                                  <w:delText xml:space="preserve"> </w:delText>
                                </w:r>
                                <w:r w:rsidDel="007707C1">
                                  <w:rPr>
                                    <w:rFonts w:ascii="Arial" w:hAnsi="Arial"/>
                                    <w:color w:val="000000"/>
                                    <w:sz w:val="18"/>
                                  </w:rPr>
                                  <w:delText>Indenrigs­</w:delText>
                                </w:r>
                                <w:r w:rsidDel="007707C1">
                                  <w:rPr>
                                    <w:rFonts w:ascii="Arial" w:hAnsi="Arial"/>
                                    <w:color w:val="000000"/>
                                    <w:spacing w:val="-5"/>
                                    <w:sz w:val="18"/>
                                  </w:rPr>
                                  <w:delText xml:space="preserve"> </w:delText>
                                </w:r>
                                <w:r w:rsidDel="007707C1">
                                  <w:rPr>
                                    <w:rFonts w:ascii="Arial" w:hAnsi="Arial"/>
                                    <w:color w:val="000000"/>
                                    <w:sz w:val="18"/>
                                  </w:rPr>
                                  <w:delText>og</w:delText>
                                </w:r>
                                <w:r w:rsidDel="007707C1">
                                  <w:rPr>
                                    <w:rFonts w:ascii="Arial" w:hAnsi="Arial"/>
                                    <w:color w:val="000000"/>
                                    <w:spacing w:val="-5"/>
                                    <w:sz w:val="18"/>
                                  </w:rPr>
                                  <w:delText xml:space="preserve"> </w:delText>
                                </w:r>
                                <w:r w:rsidDel="007707C1">
                                  <w:rPr>
                                    <w:rFonts w:ascii="Arial" w:hAnsi="Arial"/>
                                    <w:color w:val="000000"/>
                                    <w:spacing w:val="-2"/>
                                    <w:sz w:val="18"/>
                                  </w:rPr>
                                  <w:delText>Sundhedsministeriet</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0A1ED0" id="_x0000_t202" coordsize="21600,21600" o:spt="202" path="m,l,21600r21600,l21600,xe">
                  <v:stroke joinstyle="miter"/>
                  <v:path gradientshapeok="t" o:connecttype="rect"/>
                </v:shapetype>
                <v:shape id="docshape3" o:spid="_x0000_s1026" type="#_x0000_t202" style="position:absolute;margin-left:23.25pt;margin-top:18.1pt;width:269.65pt;height:51.1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" fillcolor="#f1f1f1" stroked="f">
                  <v:textbox inset="0,0,0,0">
                    <w:txbxContent>
                      <w:p w14:paraId="2D7BE13B" w14:textId="77777777" w:rsidR="00D75258" w:rsidRDefault="00D75258">
                        <w:pPr>
                          <w:pStyle w:val="Brdtekst"/>
                          <w:spacing w:before="8"/>
                          <w:ind w:left="0" w:firstLine="0"/>
                          <w:jc w:val="left"/>
                          <w:rPr>
                            <w:b/>
                            <w:color w:val="000000"/>
                            <w:sz w:val="25"/>
                          </w:rPr>
                        </w:pPr>
                      </w:p>
                      <w:p w14:paraId="047C6D14" w14:textId="4BB9B73C" w:rsidR="00D75258" w:rsidRDefault="009F0C13">
                        <w:pPr>
                          <w:ind w:left="290"/>
                          <w:rPr>
                            <w:rFonts w:ascii="Arial" w:hAnsi="Arial"/>
                            <w:color w:val="000000"/>
                            <w:sz w:val="18"/>
                          </w:rPr>
                        </w:pPr>
                        <w:del w:id="29" w:author="Nabil Raad" w:date="2025-09-02T09:13:00Z">
                          <w:r w:rsidDel="007707C1">
                            <w:rPr>
                              <w:rFonts w:ascii="Arial" w:hAnsi="Arial"/>
                              <w:color w:val="000000"/>
                              <w:sz w:val="18"/>
                            </w:rPr>
                            <w:delText>Ministerium:</w:delText>
                          </w:r>
                          <w:r w:rsidDel="007707C1">
                            <w:rPr>
                              <w:rFonts w:ascii="Arial" w:hAnsi="Arial"/>
                              <w:color w:val="000000"/>
                              <w:spacing w:val="-6"/>
                              <w:sz w:val="18"/>
                            </w:rPr>
                            <w:delText xml:space="preserve"> </w:delText>
                          </w:r>
                          <w:r w:rsidDel="007707C1">
                            <w:rPr>
                              <w:rFonts w:ascii="Arial" w:hAnsi="Arial"/>
                              <w:color w:val="000000"/>
                              <w:sz w:val="18"/>
                            </w:rPr>
                            <w:delText>Indenrigs­</w:delText>
                          </w:r>
                          <w:r w:rsidDel="007707C1">
                            <w:rPr>
                              <w:rFonts w:ascii="Arial" w:hAnsi="Arial"/>
                              <w:color w:val="000000"/>
                              <w:spacing w:val="-5"/>
                              <w:sz w:val="18"/>
                            </w:rPr>
                            <w:delText xml:space="preserve"> </w:delText>
                          </w:r>
                          <w:r w:rsidDel="007707C1">
                            <w:rPr>
                              <w:rFonts w:ascii="Arial" w:hAnsi="Arial"/>
                              <w:color w:val="000000"/>
                              <w:sz w:val="18"/>
                            </w:rPr>
                            <w:delText>og</w:delText>
                          </w:r>
                          <w:r w:rsidDel="007707C1">
                            <w:rPr>
                              <w:rFonts w:ascii="Arial" w:hAnsi="Arial"/>
                              <w:color w:val="000000"/>
                              <w:spacing w:val="-5"/>
                              <w:sz w:val="18"/>
                            </w:rPr>
                            <w:delText xml:space="preserve"> </w:delText>
                          </w:r>
                          <w:r w:rsidDel="007707C1">
                            <w:rPr>
                              <w:rFonts w:ascii="Arial" w:hAnsi="Arial"/>
                              <w:color w:val="000000"/>
                              <w:spacing w:val="-2"/>
                              <w:sz w:val="18"/>
                            </w:rPr>
                            <w:delText>Sundhedsministeriet</w:delText>
                          </w:r>
                        </w:del>
                      </w:p>
                    </w:txbxContent>
                  </v:textbox>
                  <w10:wrap type="topAndBottom" anchorx="page"/>
                </v:shape>
              </w:pict>
            </mc:Fallback>
          </mc:AlternateContent>
        </w:r>
        <w:r w:rsidDel="007707C1">
          <w:rPr>
            <w:noProof/>
          </w:rPr>
          <mc:AlternateContent>
            <mc:Choice Requires="wps">
              <w:drawing>
                <wp:anchor distT="0" distB="0" distL="0" distR="0" simplePos="0" relativeHeight="487588864" behindDoc="1" locked="0" layoutInCell="1" allowOverlap="1" wp14:anchorId="22C73664" wp14:editId="4F7E718C">
                  <wp:simplePos x="0" y="0"/>
                  <wp:positionH relativeFrom="page">
                    <wp:posOffset>3778250</wp:posOffset>
                  </wp:positionH>
                  <wp:positionV relativeFrom="paragraph">
                    <wp:posOffset>229870</wp:posOffset>
                  </wp:positionV>
                  <wp:extent cx="3424555" cy="649605"/>
                  <wp:effectExtent l="0" t="0" r="0" b="0"/>
                  <wp:wrapTopAndBottom/>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6496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43195" w14:textId="77777777" w:rsidR="00D75258" w:rsidRDefault="00D75258">
                              <w:pPr>
                                <w:pStyle w:val="Brdtekst"/>
                                <w:spacing w:before="8"/>
                                <w:ind w:left="0" w:firstLine="0"/>
                                <w:jc w:val="left"/>
                                <w:rPr>
                                  <w:b/>
                                  <w:color w:val="000000"/>
                                  <w:sz w:val="25"/>
                                </w:rPr>
                              </w:pPr>
                            </w:p>
                            <w:p w14:paraId="19AF0FBA" w14:textId="33A09315" w:rsidR="00D75258" w:rsidRPr="00914012" w:rsidRDefault="009F0C13">
                              <w:pPr>
                                <w:spacing w:line="256" w:lineRule="auto"/>
                                <w:ind w:left="290"/>
                                <w:rPr>
                                  <w:rFonts w:ascii="Arial" w:hAnsi="Arial"/>
                                  <w:color w:val="000000"/>
                                  <w:sz w:val="18"/>
                                  <w:lang w:val="da-DK"/>
                                </w:rPr>
                              </w:pPr>
                              <w:del w:id="30" w:author="Nabil Raad" w:date="2025-09-02T09:13:00Z">
                                <w:r w:rsidRPr="00914012" w:rsidDel="007707C1">
                                  <w:rPr>
                                    <w:rFonts w:ascii="Arial" w:hAnsi="Arial"/>
                                    <w:color w:val="000000"/>
                                    <w:spacing w:val="-2"/>
                                    <w:sz w:val="18"/>
                                    <w:lang w:val="da-DK"/>
                                  </w:rPr>
                                  <w:delText xml:space="preserve">Journalnummer: Indenrigs­ og Sundhedsmin. </w:delText>
                                </w:r>
                                <w:r w:rsidRPr="00914012" w:rsidDel="007707C1">
                                  <w:rPr>
                                    <w:rFonts w:ascii="Arial" w:hAnsi="Arial"/>
                                    <w:color w:val="000000"/>
                                    <w:w w:val="105"/>
                                    <w:sz w:val="18"/>
                                    <w:lang w:val="da-DK"/>
                                  </w:rPr>
                                  <w:delText>Lægemiddelstyrelsen,</w:delText>
                                </w:r>
                                <w:r w:rsidRPr="00914012" w:rsidDel="007707C1">
                                  <w:rPr>
                                    <w:rFonts w:ascii="Arial" w:hAnsi="Arial"/>
                                    <w:color w:val="000000"/>
                                    <w:spacing w:val="-3"/>
                                    <w:w w:val="105"/>
                                    <w:sz w:val="18"/>
                                    <w:lang w:val="da-DK"/>
                                  </w:rPr>
                                  <w:delText xml:space="preserve"> </w:delText>
                                </w:r>
                                <w:r w:rsidRPr="00914012" w:rsidDel="007707C1">
                                  <w:rPr>
                                    <w:rFonts w:ascii="Arial" w:hAnsi="Arial"/>
                                    <w:color w:val="000000"/>
                                    <w:w w:val="105"/>
                                    <w:sz w:val="18"/>
                                    <w:lang w:val="da-DK"/>
                                  </w:rPr>
                                  <w:delText>j.nr.</w:delText>
                                </w:r>
                                <w:r w:rsidRPr="00914012" w:rsidDel="007707C1">
                                  <w:rPr>
                                    <w:rFonts w:ascii="Arial" w:hAnsi="Arial"/>
                                    <w:color w:val="000000"/>
                                    <w:spacing w:val="-3"/>
                                    <w:w w:val="105"/>
                                    <w:sz w:val="18"/>
                                    <w:lang w:val="da-DK"/>
                                  </w:rPr>
                                  <w:delText xml:space="preserve"> </w:delText>
                                </w:r>
                                <w:r w:rsidRPr="00914012" w:rsidDel="007707C1">
                                  <w:rPr>
                                    <w:rFonts w:ascii="Arial" w:hAnsi="Arial"/>
                                    <w:color w:val="000000"/>
                                    <w:w w:val="105"/>
                                    <w:sz w:val="18"/>
                                    <w:lang w:val="da-DK"/>
                                  </w:rPr>
                                  <w:delText>2024052998</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73664" id="docshape4" o:spid="_x0000_s1027" type="#_x0000_t202" style="position:absolute;margin-left:297.5pt;margin-top:18.1pt;width:269.65pt;height:51.1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" fillcolor="#f1f1f1" stroked="f">
                  <v:textbox inset="0,0,0,0">
                    <w:txbxContent>
                      <w:p w14:paraId="78C43195" w14:textId="77777777" w:rsidR="00D75258" w:rsidRDefault="00D75258">
                        <w:pPr>
                          <w:pStyle w:val="Brdtekst"/>
                          <w:spacing w:before="8"/>
                          <w:ind w:left="0" w:firstLine="0"/>
                          <w:jc w:val="left"/>
                          <w:rPr>
                            <w:b/>
                            <w:color w:val="000000"/>
                            <w:sz w:val="25"/>
                          </w:rPr>
                        </w:pPr>
                      </w:p>
                      <w:p w14:paraId="19AF0FBA" w14:textId="33A09315" w:rsidR="00D75258" w:rsidRPr="00914012" w:rsidRDefault="009F0C13">
                        <w:pPr>
                          <w:spacing w:line="256" w:lineRule="auto"/>
                          <w:ind w:left="290"/>
                          <w:rPr>
                            <w:rFonts w:ascii="Arial" w:hAnsi="Arial"/>
                            <w:color w:val="000000"/>
                            <w:sz w:val="18"/>
                            <w:lang w:val="da-DK"/>
                          </w:rPr>
                        </w:pPr>
                        <w:del w:id="31" w:author="Nabil Raad" w:date="2025-09-02T09:13:00Z">
                          <w:r w:rsidRPr="00914012" w:rsidDel="007707C1">
                            <w:rPr>
                              <w:rFonts w:ascii="Arial" w:hAnsi="Arial"/>
                              <w:color w:val="000000"/>
                              <w:spacing w:val="-2"/>
                              <w:sz w:val="18"/>
                              <w:lang w:val="da-DK"/>
                            </w:rPr>
                            <w:delText xml:space="preserve">Journalnummer: Indenrigs­ og Sundhedsmin. </w:delText>
                          </w:r>
                          <w:r w:rsidRPr="00914012" w:rsidDel="007707C1">
                            <w:rPr>
                              <w:rFonts w:ascii="Arial" w:hAnsi="Arial"/>
                              <w:color w:val="000000"/>
                              <w:w w:val="105"/>
                              <w:sz w:val="18"/>
                              <w:lang w:val="da-DK"/>
                            </w:rPr>
                            <w:delText>Lægemiddelstyrelsen,</w:delText>
                          </w:r>
                          <w:r w:rsidRPr="00914012" w:rsidDel="007707C1">
                            <w:rPr>
                              <w:rFonts w:ascii="Arial" w:hAnsi="Arial"/>
                              <w:color w:val="000000"/>
                              <w:spacing w:val="-3"/>
                              <w:w w:val="105"/>
                              <w:sz w:val="18"/>
                              <w:lang w:val="da-DK"/>
                            </w:rPr>
                            <w:delText xml:space="preserve"> </w:delText>
                          </w:r>
                          <w:r w:rsidRPr="00914012" w:rsidDel="007707C1">
                            <w:rPr>
                              <w:rFonts w:ascii="Arial" w:hAnsi="Arial"/>
                              <w:color w:val="000000"/>
                              <w:w w:val="105"/>
                              <w:sz w:val="18"/>
                              <w:lang w:val="da-DK"/>
                            </w:rPr>
                            <w:delText>j.nr.</w:delText>
                          </w:r>
                          <w:r w:rsidRPr="00914012" w:rsidDel="007707C1">
                            <w:rPr>
                              <w:rFonts w:ascii="Arial" w:hAnsi="Arial"/>
                              <w:color w:val="000000"/>
                              <w:spacing w:val="-3"/>
                              <w:w w:val="105"/>
                              <w:sz w:val="18"/>
                              <w:lang w:val="da-DK"/>
                            </w:rPr>
                            <w:delText xml:space="preserve"> </w:delText>
                          </w:r>
                          <w:r w:rsidRPr="00914012" w:rsidDel="007707C1">
                            <w:rPr>
                              <w:rFonts w:ascii="Arial" w:hAnsi="Arial"/>
                              <w:color w:val="000000"/>
                              <w:w w:val="105"/>
                              <w:sz w:val="18"/>
                              <w:lang w:val="da-DK"/>
                            </w:rPr>
                            <w:delText>2024052998</w:delText>
                          </w:r>
                        </w:del>
                      </w:p>
                    </w:txbxContent>
                  </v:textbox>
                  <w10:wrap type="topAndBottom" anchorx="page"/>
                </v:shape>
              </w:pict>
            </mc:Fallback>
          </mc:AlternateContent>
        </w:r>
      </w:del>
    </w:p>
    <w:p w14:paraId="20FED0E3" w14:textId="77777777" w:rsidR="00D75258" w:rsidRPr="00914012" w:rsidRDefault="00D75258">
      <w:pPr>
        <w:rPr>
          <w:sz w:val="29"/>
          <w:lang w:val="da-DK"/>
        </w:rPr>
        <w:sectPr w:rsidR="00D75258" w:rsidRPr="00914012">
          <w:type w:val="continuous"/>
          <w:pgSz w:w="11900" w:h="16840"/>
          <w:pgMar w:top="0" w:right="440" w:bottom="280" w:left="360" w:header="708" w:footer="708" w:gutter="0"/>
          <w:cols w:space="708"/>
        </w:sectPr>
      </w:pPr>
    </w:p>
    <w:p w14:paraId="6AA05B32" w14:textId="77777777" w:rsidR="00D75258" w:rsidRPr="00914012" w:rsidRDefault="009F0C13">
      <w:pPr>
        <w:spacing w:before="56" w:line="249" w:lineRule="auto"/>
        <w:ind w:left="4559" w:hanging="3915"/>
        <w:rPr>
          <w:sz w:val="32"/>
          <w:lang w:val="da-DK"/>
        </w:rPr>
      </w:pPr>
      <w:r w:rsidRPr="00914012">
        <w:rPr>
          <w:sz w:val="32"/>
          <w:lang w:val="da-DK"/>
        </w:rPr>
        <w:lastRenderedPageBreak/>
        <w:t>Vejledning</w:t>
      </w:r>
      <w:r w:rsidRPr="00914012">
        <w:rPr>
          <w:spacing w:val="-9"/>
          <w:sz w:val="32"/>
          <w:lang w:val="da-DK"/>
        </w:rPr>
        <w:t xml:space="preserve"> </w:t>
      </w:r>
      <w:r w:rsidRPr="00914012">
        <w:rPr>
          <w:sz w:val="32"/>
          <w:lang w:val="da-DK"/>
        </w:rPr>
        <w:t>om</w:t>
      </w:r>
      <w:r w:rsidRPr="00914012">
        <w:rPr>
          <w:spacing w:val="-9"/>
          <w:sz w:val="32"/>
          <w:lang w:val="da-DK"/>
        </w:rPr>
        <w:t xml:space="preserve"> </w:t>
      </w:r>
      <w:r w:rsidRPr="00914012">
        <w:rPr>
          <w:sz w:val="32"/>
          <w:lang w:val="da-DK"/>
        </w:rPr>
        <w:t>variationer</w:t>
      </w:r>
      <w:r w:rsidRPr="00914012">
        <w:rPr>
          <w:spacing w:val="-9"/>
          <w:sz w:val="32"/>
          <w:lang w:val="da-DK"/>
        </w:rPr>
        <w:t xml:space="preserve"> </w:t>
      </w:r>
      <w:r w:rsidRPr="00914012">
        <w:rPr>
          <w:sz w:val="32"/>
          <w:lang w:val="da-DK"/>
        </w:rPr>
        <w:t>af</w:t>
      </w:r>
      <w:r w:rsidRPr="00914012">
        <w:rPr>
          <w:spacing w:val="-9"/>
          <w:sz w:val="32"/>
          <w:lang w:val="da-DK"/>
        </w:rPr>
        <w:t xml:space="preserve"> </w:t>
      </w:r>
      <w:r w:rsidRPr="00914012">
        <w:rPr>
          <w:sz w:val="32"/>
          <w:lang w:val="da-DK"/>
        </w:rPr>
        <w:t>markedsføringstilladelser</w:t>
      </w:r>
      <w:r w:rsidRPr="00914012">
        <w:rPr>
          <w:spacing w:val="-9"/>
          <w:sz w:val="32"/>
          <w:lang w:val="da-DK"/>
        </w:rPr>
        <w:t xml:space="preserve"> </w:t>
      </w:r>
      <w:r w:rsidRPr="00914012">
        <w:rPr>
          <w:sz w:val="32"/>
          <w:lang w:val="da-DK"/>
        </w:rPr>
        <w:t>til</w:t>
      </w:r>
      <w:r w:rsidRPr="00914012">
        <w:rPr>
          <w:spacing w:val="-9"/>
          <w:sz w:val="32"/>
          <w:lang w:val="da-DK"/>
        </w:rPr>
        <w:t xml:space="preserve"> </w:t>
      </w:r>
      <w:r w:rsidRPr="00914012">
        <w:rPr>
          <w:sz w:val="32"/>
          <w:lang w:val="da-DK"/>
        </w:rPr>
        <w:t>lægemidler</w:t>
      </w:r>
      <w:r w:rsidRPr="00914012">
        <w:rPr>
          <w:spacing w:val="-9"/>
          <w:sz w:val="32"/>
          <w:lang w:val="da-DK"/>
        </w:rPr>
        <w:t xml:space="preserve"> </w:t>
      </w:r>
      <w:r w:rsidRPr="00914012">
        <w:rPr>
          <w:sz w:val="32"/>
          <w:lang w:val="da-DK"/>
        </w:rPr>
        <w:t xml:space="preserve">til </w:t>
      </w:r>
      <w:r w:rsidRPr="00914012">
        <w:rPr>
          <w:spacing w:val="-2"/>
          <w:sz w:val="32"/>
          <w:lang w:val="da-DK"/>
        </w:rPr>
        <w:t>mennesker</w:t>
      </w:r>
    </w:p>
    <w:p w14:paraId="24D778FD" w14:textId="77777777" w:rsidR="00D75258" w:rsidRPr="00914012" w:rsidRDefault="00D75258">
      <w:pPr>
        <w:pStyle w:val="Brdtekst"/>
        <w:spacing w:before="0"/>
        <w:ind w:left="0" w:firstLine="0"/>
        <w:jc w:val="left"/>
        <w:rPr>
          <w:sz w:val="20"/>
          <w:lang w:val="da-DK"/>
        </w:rPr>
      </w:pPr>
    </w:p>
    <w:p w14:paraId="794943FE" w14:textId="77777777" w:rsidR="00D75258" w:rsidRPr="00914012" w:rsidRDefault="00D75258">
      <w:pPr>
        <w:pStyle w:val="Brdtekst"/>
        <w:spacing w:before="0"/>
        <w:ind w:left="0" w:firstLine="0"/>
        <w:jc w:val="left"/>
        <w:rPr>
          <w:sz w:val="20"/>
          <w:lang w:val="da-DK"/>
        </w:rPr>
      </w:pPr>
    </w:p>
    <w:p w14:paraId="0AC26F6C" w14:textId="77777777" w:rsidR="00D75258" w:rsidRPr="00914012" w:rsidRDefault="00D75258">
      <w:pPr>
        <w:pStyle w:val="Brdtekst"/>
        <w:spacing w:before="7"/>
        <w:ind w:left="0" w:firstLine="0"/>
        <w:jc w:val="left"/>
        <w:rPr>
          <w:sz w:val="29"/>
          <w:lang w:val="da-DK"/>
        </w:rPr>
      </w:pPr>
    </w:p>
    <w:tbl>
      <w:tblPr>
        <w:tblStyle w:val="TableNormal"/>
        <w:tblW w:w="0" w:type="auto"/>
        <w:tblInd w:w="107" w:type="dxa"/>
        <w:tblLayout w:type="fixed"/>
        <w:tblLook w:val="01E0" w:firstRow="1" w:lastRow="1" w:firstColumn="1" w:lastColumn="1" w:noHBand="0" w:noVBand="0"/>
      </w:tblPr>
      <w:tblGrid>
        <w:gridCol w:w="400"/>
        <w:gridCol w:w="840"/>
        <w:gridCol w:w="650"/>
        <w:gridCol w:w="6854"/>
      </w:tblGrid>
      <w:tr w:rsidR="00D75258" w14:paraId="7ED25C9D" w14:textId="77777777">
        <w:trPr>
          <w:trHeight w:val="276"/>
        </w:trPr>
        <w:tc>
          <w:tcPr>
            <w:tcW w:w="400" w:type="dxa"/>
          </w:tcPr>
          <w:p w14:paraId="6039375B" w14:textId="77777777" w:rsidR="00D75258" w:rsidRDefault="009F0C13">
            <w:pPr>
              <w:pStyle w:val="TableParagraph"/>
              <w:spacing w:before="0" w:line="257" w:lineRule="exact"/>
              <w:ind w:left="50"/>
              <w:rPr>
                <w:sz w:val="24"/>
              </w:rPr>
            </w:pPr>
            <w:r>
              <w:rPr>
                <w:spacing w:val="-5"/>
                <w:sz w:val="24"/>
              </w:rPr>
              <w:t>1.</w:t>
            </w:r>
          </w:p>
        </w:tc>
        <w:tc>
          <w:tcPr>
            <w:tcW w:w="1490" w:type="dxa"/>
            <w:gridSpan w:val="2"/>
          </w:tcPr>
          <w:p w14:paraId="0E0D95F2" w14:textId="77777777" w:rsidR="00D75258" w:rsidRDefault="009F0C13">
            <w:pPr>
              <w:pStyle w:val="TableParagraph"/>
              <w:spacing w:before="0" w:line="257" w:lineRule="exact"/>
              <w:ind w:left="170"/>
              <w:rPr>
                <w:sz w:val="24"/>
              </w:rPr>
            </w:pPr>
            <w:proofErr w:type="spellStart"/>
            <w:r>
              <w:rPr>
                <w:spacing w:val="-2"/>
                <w:sz w:val="24"/>
              </w:rPr>
              <w:t>Indledning</w:t>
            </w:r>
            <w:proofErr w:type="spellEnd"/>
          </w:p>
        </w:tc>
        <w:tc>
          <w:tcPr>
            <w:tcW w:w="6854" w:type="dxa"/>
          </w:tcPr>
          <w:p w14:paraId="3A3E305E" w14:textId="77777777" w:rsidR="00D75258" w:rsidRDefault="00D75258">
            <w:pPr>
              <w:pStyle w:val="TableParagraph"/>
              <w:spacing w:before="0" w:line="240" w:lineRule="auto"/>
              <w:rPr>
                <w:sz w:val="20"/>
              </w:rPr>
            </w:pPr>
          </w:p>
        </w:tc>
      </w:tr>
      <w:tr w:rsidR="00D75258" w:rsidRPr="009C11FD" w14:paraId="48D40589" w14:textId="77777777">
        <w:trPr>
          <w:trHeight w:val="287"/>
        </w:trPr>
        <w:tc>
          <w:tcPr>
            <w:tcW w:w="400" w:type="dxa"/>
          </w:tcPr>
          <w:p w14:paraId="6737E466" w14:textId="77777777" w:rsidR="00D75258" w:rsidRDefault="00D75258">
            <w:pPr>
              <w:pStyle w:val="TableParagraph"/>
              <w:spacing w:before="0" w:line="240" w:lineRule="auto"/>
              <w:rPr>
                <w:sz w:val="20"/>
              </w:rPr>
            </w:pPr>
          </w:p>
        </w:tc>
        <w:tc>
          <w:tcPr>
            <w:tcW w:w="840" w:type="dxa"/>
          </w:tcPr>
          <w:p w14:paraId="66421683" w14:textId="77777777" w:rsidR="00D75258" w:rsidRDefault="009F0C13">
            <w:pPr>
              <w:pStyle w:val="TableParagraph"/>
              <w:ind w:left="170"/>
              <w:rPr>
                <w:sz w:val="24"/>
              </w:rPr>
            </w:pPr>
            <w:r>
              <w:rPr>
                <w:spacing w:val="-5"/>
                <w:sz w:val="24"/>
              </w:rPr>
              <w:t>1.1</w:t>
            </w:r>
          </w:p>
        </w:tc>
        <w:tc>
          <w:tcPr>
            <w:tcW w:w="7504" w:type="dxa"/>
            <w:gridSpan w:val="2"/>
          </w:tcPr>
          <w:p w14:paraId="10668A4A" w14:textId="77777777" w:rsidR="00D75258" w:rsidRPr="00914012" w:rsidRDefault="009F0C13">
            <w:pPr>
              <w:pStyle w:val="TableParagraph"/>
              <w:ind w:left="70"/>
              <w:rPr>
                <w:sz w:val="24"/>
                <w:lang w:val="da-DK"/>
              </w:rPr>
            </w:pPr>
            <w:r w:rsidRPr="00914012">
              <w:rPr>
                <w:sz w:val="24"/>
                <w:lang w:val="da-DK"/>
              </w:rPr>
              <w:t>Kort</w:t>
            </w:r>
            <w:r w:rsidRPr="00914012">
              <w:rPr>
                <w:spacing w:val="-2"/>
                <w:sz w:val="24"/>
                <w:lang w:val="da-DK"/>
              </w:rPr>
              <w:t xml:space="preserve"> </w:t>
            </w:r>
            <w:r w:rsidRPr="00914012">
              <w:rPr>
                <w:sz w:val="24"/>
                <w:lang w:val="da-DK"/>
              </w:rPr>
              <w:t>om</w:t>
            </w:r>
            <w:r w:rsidRPr="00914012">
              <w:rPr>
                <w:spacing w:val="-1"/>
                <w:sz w:val="24"/>
                <w:lang w:val="da-DK"/>
              </w:rPr>
              <w:t xml:space="preserve"> </w:t>
            </w:r>
            <w:r w:rsidRPr="00914012">
              <w:rPr>
                <w:sz w:val="24"/>
                <w:lang w:val="da-DK"/>
              </w:rPr>
              <w:t>reglerne</w:t>
            </w:r>
            <w:r w:rsidRPr="00914012">
              <w:rPr>
                <w:spacing w:val="-1"/>
                <w:sz w:val="24"/>
                <w:lang w:val="da-DK"/>
              </w:rPr>
              <w:t xml:space="preserve"> </w:t>
            </w:r>
            <w:r w:rsidRPr="00914012">
              <w:rPr>
                <w:sz w:val="24"/>
                <w:lang w:val="da-DK"/>
              </w:rPr>
              <w:t xml:space="preserve">for </w:t>
            </w:r>
            <w:r w:rsidRPr="00914012">
              <w:rPr>
                <w:spacing w:val="-2"/>
                <w:sz w:val="24"/>
                <w:lang w:val="da-DK"/>
              </w:rPr>
              <w:t>variationer</w:t>
            </w:r>
          </w:p>
        </w:tc>
      </w:tr>
      <w:tr w:rsidR="00D75258" w:rsidRPr="009C11FD" w14:paraId="660BF5CA" w14:textId="77777777">
        <w:trPr>
          <w:trHeight w:val="288"/>
        </w:trPr>
        <w:tc>
          <w:tcPr>
            <w:tcW w:w="400" w:type="dxa"/>
          </w:tcPr>
          <w:p w14:paraId="08E52BA5" w14:textId="77777777" w:rsidR="00D75258" w:rsidRPr="00914012" w:rsidRDefault="00D75258">
            <w:pPr>
              <w:pStyle w:val="TableParagraph"/>
              <w:spacing w:before="0" w:line="240" w:lineRule="auto"/>
              <w:rPr>
                <w:sz w:val="20"/>
                <w:lang w:val="da-DK"/>
              </w:rPr>
            </w:pPr>
          </w:p>
        </w:tc>
        <w:tc>
          <w:tcPr>
            <w:tcW w:w="840" w:type="dxa"/>
          </w:tcPr>
          <w:p w14:paraId="5AC8085F" w14:textId="77777777" w:rsidR="00D75258" w:rsidRDefault="009F0C13">
            <w:pPr>
              <w:pStyle w:val="TableParagraph"/>
              <w:ind w:left="170"/>
              <w:rPr>
                <w:sz w:val="24"/>
              </w:rPr>
            </w:pPr>
            <w:r>
              <w:rPr>
                <w:spacing w:val="-5"/>
                <w:sz w:val="24"/>
              </w:rPr>
              <w:t>1.2</w:t>
            </w:r>
          </w:p>
        </w:tc>
        <w:tc>
          <w:tcPr>
            <w:tcW w:w="7504" w:type="dxa"/>
            <w:gridSpan w:val="2"/>
          </w:tcPr>
          <w:p w14:paraId="46F5FD87" w14:textId="77777777" w:rsidR="00D75258" w:rsidRPr="00914012" w:rsidRDefault="009F0C13">
            <w:pPr>
              <w:pStyle w:val="TableParagraph"/>
              <w:ind w:left="70"/>
              <w:rPr>
                <w:sz w:val="24"/>
                <w:lang w:val="da-DK"/>
              </w:rPr>
            </w:pPr>
            <w:r w:rsidRPr="00914012">
              <w:rPr>
                <w:sz w:val="24"/>
                <w:lang w:val="da-DK"/>
              </w:rPr>
              <w:t>Supplerende</w:t>
            </w:r>
            <w:r w:rsidRPr="00914012">
              <w:rPr>
                <w:spacing w:val="-4"/>
                <w:sz w:val="24"/>
                <w:lang w:val="da-DK"/>
              </w:rPr>
              <w:t xml:space="preserve"> </w:t>
            </w:r>
            <w:r w:rsidRPr="00914012">
              <w:rPr>
                <w:sz w:val="24"/>
                <w:lang w:val="da-DK"/>
              </w:rPr>
              <w:t>information</w:t>
            </w:r>
            <w:r w:rsidRPr="00914012">
              <w:rPr>
                <w:spacing w:val="-2"/>
                <w:sz w:val="24"/>
                <w:lang w:val="da-DK"/>
              </w:rPr>
              <w:t xml:space="preserve"> </w:t>
            </w:r>
            <w:r w:rsidRPr="00914012">
              <w:rPr>
                <w:sz w:val="24"/>
                <w:lang w:val="da-DK"/>
              </w:rPr>
              <w:t>på</w:t>
            </w:r>
            <w:r w:rsidRPr="00914012">
              <w:rPr>
                <w:spacing w:val="-3"/>
                <w:sz w:val="24"/>
                <w:lang w:val="da-DK"/>
              </w:rPr>
              <w:t xml:space="preserve"> </w:t>
            </w:r>
            <w:r w:rsidRPr="00914012">
              <w:rPr>
                <w:sz w:val="24"/>
                <w:lang w:val="da-DK"/>
              </w:rPr>
              <w:t>Lægemiddelstyrelsens</w:t>
            </w:r>
            <w:r w:rsidRPr="00914012">
              <w:rPr>
                <w:spacing w:val="-2"/>
                <w:sz w:val="24"/>
                <w:lang w:val="da-DK"/>
              </w:rPr>
              <w:t xml:space="preserve"> hjemmeside</w:t>
            </w:r>
          </w:p>
        </w:tc>
      </w:tr>
      <w:tr w:rsidR="00D75258" w14:paraId="27D5EB31" w14:textId="77777777">
        <w:trPr>
          <w:trHeight w:val="288"/>
        </w:trPr>
        <w:tc>
          <w:tcPr>
            <w:tcW w:w="400" w:type="dxa"/>
          </w:tcPr>
          <w:p w14:paraId="73E126BD" w14:textId="77777777" w:rsidR="00D75258" w:rsidRDefault="009F0C13">
            <w:pPr>
              <w:pStyle w:val="TableParagraph"/>
              <w:ind w:left="50"/>
              <w:rPr>
                <w:sz w:val="24"/>
              </w:rPr>
            </w:pPr>
            <w:r>
              <w:rPr>
                <w:spacing w:val="-5"/>
                <w:sz w:val="24"/>
              </w:rPr>
              <w:t>2.</w:t>
            </w:r>
          </w:p>
        </w:tc>
        <w:tc>
          <w:tcPr>
            <w:tcW w:w="8344" w:type="dxa"/>
            <w:gridSpan w:val="3"/>
          </w:tcPr>
          <w:p w14:paraId="1F981121" w14:textId="77777777" w:rsidR="00D75258" w:rsidRDefault="009F0C13">
            <w:pPr>
              <w:pStyle w:val="TableParagraph"/>
              <w:ind w:left="170"/>
              <w:rPr>
                <w:sz w:val="24"/>
              </w:rPr>
            </w:pPr>
            <w:proofErr w:type="spellStart"/>
            <w:r>
              <w:rPr>
                <w:spacing w:val="-2"/>
                <w:sz w:val="24"/>
              </w:rPr>
              <w:t>Vejledningens</w:t>
            </w:r>
            <w:proofErr w:type="spellEnd"/>
            <w:r>
              <w:rPr>
                <w:spacing w:val="-1"/>
                <w:sz w:val="24"/>
              </w:rPr>
              <w:t xml:space="preserve"> </w:t>
            </w:r>
            <w:proofErr w:type="spellStart"/>
            <w:r>
              <w:rPr>
                <w:spacing w:val="-2"/>
                <w:sz w:val="24"/>
              </w:rPr>
              <w:t>anvendelsesområde</w:t>
            </w:r>
            <w:proofErr w:type="spellEnd"/>
          </w:p>
        </w:tc>
      </w:tr>
      <w:tr w:rsidR="00D75258" w14:paraId="763BB2D6" w14:textId="77777777">
        <w:trPr>
          <w:trHeight w:val="288"/>
        </w:trPr>
        <w:tc>
          <w:tcPr>
            <w:tcW w:w="400" w:type="dxa"/>
          </w:tcPr>
          <w:p w14:paraId="54AC8639" w14:textId="77777777" w:rsidR="00D75258" w:rsidRDefault="009F0C13">
            <w:pPr>
              <w:pStyle w:val="TableParagraph"/>
              <w:ind w:left="50"/>
              <w:rPr>
                <w:sz w:val="24"/>
              </w:rPr>
            </w:pPr>
            <w:r>
              <w:rPr>
                <w:spacing w:val="-5"/>
                <w:sz w:val="24"/>
              </w:rPr>
              <w:t>3.</w:t>
            </w:r>
          </w:p>
        </w:tc>
        <w:tc>
          <w:tcPr>
            <w:tcW w:w="8344" w:type="dxa"/>
            <w:gridSpan w:val="3"/>
          </w:tcPr>
          <w:p w14:paraId="79A62739" w14:textId="77777777" w:rsidR="00D75258" w:rsidRDefault="009F0C13">
            <w:pPr>
              <w:pStyle w:val="TableParagraph"/>
              <w:ind w:left="170"/>
              <w:rPr>
                <w:sz w:val="24"/>
              </w:rPr>
            </w:pPr>
            <w:proofErr w:type="spellStart"/>
            <w:r>
              <w:rPr>
                <w:spacing w:val="-2"/>
                <w:sz w:val="24"/>
              </w:rPr>
              <w:t>Variationstyper</w:t>
            </w:r>
            <w:proofErr w:type="spellEnd"/>
          </w:p>
        </w:tc>
      </w:tr>
      <w:tr w:rsidR="00D75258" w:rsidRPr="009C11FD" w14:paraId="7BD7AC90" w14:textId="77777777">
        <w:trPr>
          <w:trHeight w:val="288"/>
        </w:trPr>
        <w:tc>
          <w:tcPr>
            <w:tcW w:w="400" w:type="dxa"/>
          </w:tcPr>
          <w:p w14:paraId="6B48A2C4" w14:textId="77777777" w:rsidR="00D75258" w:rsidRDefault="009F0C13">
            <w:pPr>
              <w:pStyle w:val="TableParagraph"/>
              <w:ind w:left="50"/>
              <w:rPr>
                <w:sz w:val="24"/>
              </w:rPr>
            </w:pPr>
            <w:r>
              <w:rPr>
                <w:spacing w:val="-5"/>
                <w:sz w:val="24"/>
              </w:rPr>
              <w:t>4.</w:t>
            </w:r>
          </w:p>
        </w:tc>
        <w:tc>
          <w:tcPr>
            <w:tcW w:w="8344" w:type="dxa"/>
            <w:gridSpan w:val="3"/>
          </w:tcPr>
          <w:p w14:paraId="5C99301D" w14:textId="77777777" w:rsidR="00D75258" w:rsidRPr="00914012" w:rsidRDefault="009F0C13">
            <w:pPr>
              <w:pStyle w:val="TableParagraph"/>
              <w:ind w:left="170"/>
              <w:rPr>
                <w:sz w:val="24"/>
                <w:lang w:val="da-DK"/>
              </w:rPr>
            </w:pPr>
            <w:r w:rsidRPr="00914012">
              <w:rPr>
                <w:sz w:val="24"/>
                <w:lang w:val="da-DK"/>
              </w:rPr>
              <w:t>Variationer,</w:t>
            </w:r>
            <w:r w:rsidRPr="00914012">
              <w:rPr>
                <w:spacing w:val="-10"/>
                <w:sz w:val="24"/>
                <w:lang w:val="da-DK"/>
              </w:rPr>
              <w:t xml:space="preserve"> </w:t>
            </w:r>
            <w:r w:rsidRPr="00914012">
              <w:rPr>
                <w:sz w:val="24"/>
                <w:lang w:val="da-DK"/>
              </w:rPr>
              <w:t>som</w:t>
            </w:r>
            <w:r w:rsidRPr="00914012">
              <w:rPr>
                <w:spacing w:val="-11"/>
                <w:sz w:val="24"/>
                <w:lang w:val="da-DK"/>
              </w:rPr>
              <w:t xml:space="preserve"> </w:t>
            </w:r>
            <w:r w:rsidRPr="00914012">
              <w:rPr>
                <w:sz w:val="24"/>
                <w:lang w:val="da-DK"/>
              </w:rPr>
              <w:t>ikke</w:t>
            </w:r>
            <w:r w:rsidRPr="00914012">
              <w:rPr>
                <w:spacing w:val="-10"/>
                <w:sz w:val="24"/>
                <w:lang w:val="da-DK"/>
              </w:rPr>
              <w:t xml:space="preserve"> </w:t>
            </w:r>
            <w:r w:rsidRPr="00914012">
              <w:rPr>
                <w:sz w:val="24"/>
                <w:lang w:val="da-DK"/>
              </w:rPr>
              <w:t>er</w:t>
            </w:r>
            <w:r w:rsidRPr="00914012">
              <w:rPr>
                <w:spacing w:val="-9"/>
                <w:sz w:val="24"/>
                <w:lang w:val="da-DK"/>
              </w:rPr>
              <w:t xml:space="preserve"> </w:t>
            </w:r>
            <w:r w:rsidRPr="00914012">
              <w:rPr>
                <w:spacing w:val="-2"/>
                <w:sz w:val="24"/>
                <w:lang w:val="da-DK"/>
              </w:rPr>
              <w:t>klassificeret</w:t>
            </w:r>
          </w:p>
        </w:tc>
      </w:tr>
      <w:tr w:rsidR="00D75258" w14:paraId="4DEEC2CB" w14:textId="77777777">
        <w:trPr>
          <w:trHeight w:val="287"/>
        </w:trPr>
        <w:tc>
          <w:tcPr>
            <w:tcW w:w="400" w:type="dxa"/>
          </w:tcPr>
          <w:p w14:paraId="1C03FCF6" w14:textId="77777777" w:rsidR="00D75258" w:rsidRDefault="009F0C13">
            <w:pPr>
              <w:pStyle w:val="TableParagraph"/>
              <w:ind w:left="50"/>
              <w:rPr>
                <w:sz w:val="24"/>
              </w:rPr>
            </w:pPr>
            <w:r>
              <w:rPr>
                <w:spacing w:val="-5"/>
                <w:sz w:val="24"/>
              </w:rPr>
              <w:t>5.</w:t>
            </w:r>
          </w:p>
        </w:tc>
        <w:tc>
          <w:tcPr>
            <w:tcW w:w="8344" w:type="dxa"/>
            <w:gridSpan w:val="3"/>
          </w:tcPr>
          <w:p w14:paraId="600C2B87" w14:textId="77777777" w:rsidR="00D75258" w:rsidRDefault="009F0C13">
            <w:pPr>
              <w:pStyle w:val="TableParagraph"/>
              <w:ind w:left="170"/>
              <w:rPr>
                <w:sz w:val="24"/>
              </w:rPr>
            </w:pPr>
            <w:proofErr w:type="spellStart"/>
            <w:r>
              <w:rPr>
                <w:sz w:val="24"/>
              </w:rPr>
              <w:t>Ansøgningsprocedure</w:t>
            </w:r>
            <w:proofErr w:type="spellEnd"/>
            <w:r>
              <w:rPr>
                <w:spacing w:val="-10"/>
                <w:sz w:val="24"/>
              </w:rPr>
              <w:t xml:space="preserve"> </w:t>
            </w:r>
            <w:r>
              <w:rPr>
                <w:sz w:val="24"/>
              </w:rPr>
              <w:t>for</w:t>
            </w:r>
            <w:r>
              <w:rPr>
                <w:spacing w:val="-9"/>
                <w:sz w:val="24"/>
              </w:rPr>
              <w:t xml:space="preserve"> </w:t>
            </w:r>
            <w:proofErr w:type="spellStart"/>
            <w:r>
              <w:rPr>
                <w:spacing w:val="-2"/>
                <w:sz w:val="24"/>
              </w:rPr>
              <w:t>variationer</w:t>
            </w:r>
            <w:proofErr w:type="spellEnd"/>
          </w:p>
        </w:tc>
      </w:tr>
      <w:tr w:rsidR="00D75258" w14:paraId="0EDC82A4" w14:textId="77777777">
        <w:trPr>
          <w:trHeight w:val="287"/>
        </w:trPr>
        <w:tc>
          <w:tcPr>
            <w:tcW w:w="400" w:type="dxa"/>
          </w:tcPr>
          <w:p w14:paraId="5BB3BD09" w14:textId="77777777" w:rsidR="00D75258" w:rsidRDefault="00D75258">
            <w:pPr>
              <w:pStyle w:val="TableParagraph"/>
              <w:spacing w:before="0" w:line="240" w:lineRule="auto"/>
              <w:rPr>
                <w:sz w:val="20"/>
              </w:rPr>
            </w:pPr>
          </w:p>
        </w:tc>
        <w:tc>
          <w:tcPr>
            <w:tcW w:w="840" w:type="dxa"/>
          </w:tcPr>
          <w:p w14:paraId="1967F390" w14:textId="77777777" w:rsidR="00D75258" w:rsidRDefault="009F0C13">
            <w:pPr>
              <w:pStyle w:val="TableParagraph"/>
              <w:ind w:left="170"/>
              <w:rPr>
                <w:sz w:val="24"/>
              </w:rPr>
            </w:pPr>
            <w:r>
              <w:rPr>
                <w:spacing w:val="-5"/>
                <w:sz w:val="24"/>
              </w:rPr>
              <w:t>5.1</w:t>
            </w:r>
          </w:p>
        </w:tc>
        <w:tc>
          <w:tcPr>
            <w:tcW w:w="7504" w:type="dxa"/>
            <w:gridSpan w:val="2"/>
          </w:tcPr>
          <w:p w14:paraId="43F7A75D" w14:textId="77777777" w:rsidR="00D75258" w:rsidRDefault="009F0C13">
            <w:pPr>
              <w:pStyle w:val="TableParagraph"/>
              <w:ind w:left="70"/>
              <w:rPr>
                <w:sz w:val="24"/>
              </w:rPr>
            </w:pPr>
            <w:proofErr w:type="spellStart"/>
            <w:r>
              <w:rPr>
                <w:spacing w:val="-2"/>
                <w:sz w:val="24"/>
              </w:rPr>
              <w:t>Gruppering</w:t>
            </w:r>
            <w:proofErr w:type="spellEnd"/>
          </w:p>
        </w:tc>
      </w:tr>
      <w:tr w:rsidR="00D75258" w14:paraId="30B93767" w14:textId="77777777">
        <w:trPr>
          <w:trHeight w:val="288"/>
        </w:trPr>
        <w:tc>
          <w:tcPr>
            <w:tcW w:w="400" w:type="dxa"/>
          </w:tcPr>
          <w:p w14:paraId="3C8C779D" w14:textId="77777777" w:rsidR="00D75258" w:rsidRDefault="00D75258">
            <w:pPr>
              <w:pStyle w:val="TableParagraph"/>
              <w:spacing w:before="0" w:line="240" w:lineRule="auto"/>
              <w:rPr>
                <w:sz w:val="20"/>
              </w:rPr>
            </w:pPr>
          </w:p>
        </w:tc>
        <w:tc>
          <w:tcPr>
            <w:tcW w:w="840" w:type="dxa"/>
          </w:tcPr>
          <w:p w14:paraId="73D5980D" w14:textId="77777777" w:rsidR="00D75258" w:rsidRDefault="009F0C13">
            <w:pPr>
              <w:pStyle w:val="TableParagraph"/>
              <w:ind w:left="170"/>
              <w:rPr>
                <w:sz w:val="24"/>
              </w:rPr>
            </w:pPr>
            <w:r>
              <w:rPr>
                <w:spacing w:val="-5"/>
                <w:sz w:val="24"/>
              </w:rPr>
              <w:t>5.2</w:t>
            </w:r>
          </w:p>
        </w:tc>
        <w:tc>
          <w:tcPr>
            <w:tcW w:w="7504" w:type="dxa"/>
            <w:gridSpan w:val="2"/>
          </w:tcPr>
          <w:p w14:paraId="643718A4" w14:textId="77777777" w:rsidR="00D75258" w:rsidRDefault="009F0C13">
            <w:pPr>
              <w:pStyle w:val="TableParagraph"/>
              <w:ind w:left="70"/>
              <w:rPr>
                <w:sz w:val="24"/>
              </w:rPr>
            </w:pPr>
            <w:r>
              <w:rPr>
                <w:spacing w:val="-2"/>
                <w:sz w:val="24"/>
              </w:rPr>
              <w:t>Worksharing</w:t>
            </w:r>
          </w:p>
        </w:tc>
      </w:tr>
      <w:tr w:rsidR="00D75258" w14:paraId="0733D09E" w14:textId="77777777">
        <w:trPr>
          <w:trHeight w:val="287"/>
        </w:trPr>
        <w:tc>
          <w:tcPr>
            <w:tcW w:w="400" w:type="dxa"/>
          </w:tcPr>
          <w:p w14:paraId="4C8F2C81" w14:textId="77777777" w:rsidR="00D75258" w:rsidRDefault="00D75258">
            <w:pPr>
              <w:pStyle w:val="TableParagraph"/>
              <w:spacing w:before="0" w:line="240" w:lineRule="auto"/>
              <w:rPr>
                <w:sz w:val="20"/>
              </w:rPr>
            </w:pPr>
          </w:p>
        </w:tc>
        <w:tc>
          <w:tcPr>
            <w:tcW w:w="840" w:type="dxa"/>
          </w:tcPr>
          <w:p w14:paraId="2BAB32A5" w14:textId="77777777" w:rsidR="00D75258" w:rsidRDefault="009F0C13">
            <w:pPr>
              <w:pStyle w:val="TableParagraph"/>
              <w:ind w:left="170"/>
              <w:rPr>
                <w:sz w:val="24"/>
              </w:rPr>
            </w:pPr>
            <w:r>
              <w:rPr>
                <w:spacing w:val="-5"/>
                <w:sz w:val="24"/>
              </w:rPr>
              <w:t>5.3</w:t>
            </w:r>
          </w:p>
        </w:tc>
        <w:tc>
          <w:tcPr>
            <w:tcW w:w="7504" w:type="dxa"/>
            <w:gridSpan w:val="2"/>
          </w:tcPr>
          <w:p w14:paraId="61C2BF5A" w14:textId="77777777" w:rsidR="00D75258" w:rsidRDefault="009F0C13">
            <w:pPr>
              <w:pStyle w:val="TableParagraph"/>
              <w:ind w:left="70"/>
              <w:rPr>
                <w:sz w:val="24"/>
              </w:rPr>
            </w:pPr>
            <w:proofErr w:type="spellStart"/>
            <w:r>
              <w:rPr>
                <w:sz w:val="24"/>
              </w:rPr>
              <w:t>Ét</w:t>
            </w:r>
            <w:proofErr w:type="spellEnd"/>
            <w:r>
              <w:rPr>
                <w:sz w:val="24"/>
              </w:rPr>
              <w:t xml:space="preserve"> </w:t>
            </w:r>
            <w:proofErr w:type="spellStart"/>
            <w:r>
              <w:rPr>
                <w:sz w:val="24"/>
              </w:rPr>
              <w:t>lægemiddel</w:t>
            </w:r>
            <w:proofErr w:type="spellEnd"/>
            <w:r>
              <w:rPr>
                <w:sz w:val="24"/>
              </w:rPr>
              <w:t xml:space="preserve">, </w:t>
            </w:r>
            <w:proofErr w:type="spellStart"/>
            <w:r>
              <w:rPr>
                <w:sz w:val="24"/>
              </w:rPr>
              <w:t>flere</w:t>
            </w:r>
            <w:proofErr w:type="spellEnd"/>
            <w:r>
              <w:rPr>
                <w:sz w:val="24"/>
              </w:rPr>
              <w:t xml:space="preserve"> </w:t>
            </w:r>
            <w:proofErr w:type="spellStart"/>
            <w:r>
              <w:rPr>
                <w:spacing w:val="-2"/>
                <w:sz w:val="24"/>
              </w:rPr>
              <w:t>variationsansøgninger</w:t>
            </w:r>
            <w:proofErr w:type="spellEnd"/>
          </w:p>
        </w:tc>
      </w:tr>
      <w:tr w:rsidR="00D75258" w14:paraId="18580433" w14:textId="77777777">
        <w:trPr>
          <w:trHeight w:val="287"/>
        </w:trPr>
        <w:tc>
          <w:tcPr>
            <w:tcW w:w="400" w:type="dxa"/>
          </w:tcPr>
          <w:p w14:paraId="69D6E69B" w14:textId="77777777" w:rsidR="00D75258" w:rsidRDefault="00D75258">
            <w:pPr>
              <w:pStyle w:val="TableParagraph"/>
              <w:spacing w:before="0" w:line="240" w:lineRule="auto"/>
              <w:rPr>
                <w:sz w:val="20"/>
              </w:rPr>
            </w:pPr>
          </w:p>
        </w:tc>
        <w:tc>
          <w:tcPr>
            <w:tcW w:w="840" w:type="dxa"/>
          </w:tcPr>
          <w:p w14:paraId="7459C4C3" w14:textId="77777777" w:rsidR="00D75258" w:rsidRDefault="009F0C13">
            <w:pPr>
              <w:pStyle w:val="TableParagraph"/>
              <w:ind w:left="170"/>
              <w:rPr>
                <w:sz w:val="24"/>
              </w:rPr>
            </w:pPr>
            <w:r>
              <w:rPr>
                <w:spacing w:val="-5"/>
                <w:sz w:val="24"/>
              </w:rPr>
              <w:t>5.4</w:t>
            </w:r>
          </w:p>
        </w:tc>
        <w:tc>
          <w:tcPr>
            <w:tcW w:w="7504" w:type="dxa"/>
            <w:gridSpan w:val="2"/>
          </w:tcPr>
          <w:p w14:paraId="32DE61BB" w14:textId="77777777" w:rsidR="00D75258" w:rsidRDefault="009F0C13">
            <w:pPr>
              <w:pStyle w:val="TableParagraph"/>
              <w:ind w:left="70"/>
              <w:rPr>
                <w:sz w:val="24"/>
              </w:rPr>
            </w:pPr>
            <w:proofErr w:type="spellStart"/>
            <w:r>
              <w:rPr>
                <w:sz w:val="24"/>
              </w:rPr>
              <w:t>Behandling</w:t>
            </w:r>
            <w:proofErr w:type="spellEnd"/>
            <w:r>
              <w:rPr>
                <w:sz w:val="24"/>
              </w:rPr>
              <w:t xml:space="preserve"> af </w:t>
            </w:r>
            <w:proofErr w:type="spellStart"/>
            <w:r>
              <w:rPr>
                <w:spacing w:val="-2"/>
                <w:sz w:val="24"/>
              </w:rPr>
              <w:t>ansøgningen</w:t>
            </w:r>
            <w:proofErr w:type="spellEnd"/>
          </w:p>
        </w:tc>
      </w:tr>
      <w:tr w:rsidR="00D75258" w:rsidRPr="009C11FD" w14:paraId="01838552" w14:textId="77777777">
        <w:trPr>
          <w:trHeight w:val="576"/>
        </w:trPr>
        <w:tc>
          <w:tcPr>
            <w:tcW w:w="400" w:type="dxa"/>
          </w:tcPr>
          <w:p w14:paraId="03A5D406" w14:textId="77777777" w:rsidR="00D75258" w:rsidRDefault="009F0C13">
            <w:pPr>
              <w:pStyle w:val="TableParagraph"/>
              <w:spacing w:line="240" w:lineRule="auto"/>
              <w:ind w:left="50"/>
              <w:rPr>
                <w:sz w:val="24"/>
              </w:rPr>
            </w:pPr>
            <w:r>
              <w:rPr>
                <w:spacing w:val="-5"/>
                <w:sz w:val="24"/>
              </w:rPr>
              <w:t>6.</w:t>
            </w:r>
          </w:p>
        </w:tc>
        <w:tc>
          <w:tcPr>
            <w:tcW w:w="8344" w:type="dxa"/>
            <w:gridSpan w:val="3"/>
          </w:tcPr>
          <w:p w14:paraId="0BC3A633" w14:textId="77777777" w:rsidR="00D75258" w:rsidRPr="00914012" w:rsidRDefault="009F0C13">
            <w:pPr>
              <w:pStyle w:val="TableParagraph"/>
              <w:spacing w:line="240" w:lineRule="auto"/>
              <w:ind w:left="170"/>
              <w:rPr>
                <w:sz w:val="24"/>
                <w:lang w:val="da-DK"/>
              </w:rPr>
            </w:pPr>
            <w:r w:rsidRPr="00914012">
              <w:rPr>
                <w:sz w:val="24"/>
                <w:lang w:val="da-DK"/>
              </w:rPr>
              <w:t>Implementering</w:t>
            </w:r>
            <w:r w:rsidRPr="00914012">
              <w:rPr>
                <w:spacing w:val="-2"/>
                <w:sz w:val="24"/>
                <w:lang w:val="da-DK"/>
              </w:rPr>
              <w:t xml:space="preserve"> </w:t>
            </w:r>
            <w:r w:rsidRPr="00914012">
              <w:rPr>
                <w:sz w:val="24"/>
                <w:lang w:val="da-DK"/>
              </w:rPr>
              <w:t>af</w:t>
            </w:r>
            <w:r w:rsidRPr="00914012">
              <w:rPr>
                <w:spacing w:val="-1"/>
                <w:sz w:val="24"/>
                <w:lang w:val="da-DK"/>
              </w:rPr>
              <w:t xml:space="preserve"> </w:t>
            </w:r>
            <w:r w:rsidRPr="00914012">
              <w:rPr>
                <w:sz w:val="24"/>
                <w:lang w:val="da-DK"/>
              </w:rPr>
              <w:t>variationer,</w:t>
            </w:r>
            <w:r w:rsidRPr="00914012">
              <w:rPr>
                <w:spacing w:val="-2"/>
                <w:sz w:val="24"/>
                <w:lang w:val="da-DK"/>
              </w:rPr>
              <w:t xml:space="preserve"> </w:t>
            </w:r>
            <w:r w:rsidRPr="00914012">
              <w:rPr>
                <w:sz w:val="24"/>
                <w:lang w:val="da-DK"/>
              </w:rPr>
              <w:t>indvirkning</w:t>
            </w:r>
            <w:r w:rsidRPr="00914012">
              <w:rPr>
                <w:spacing w:val="-1"/>
                <w:sz w:val="24"/>
                <w:lang w:val="da-DK"/>
              </w:rPr>
              <w:t xml:space="preserve"> </w:t>
            </w:r>
            <w:r w:rsidRPr="00914012">
              <w:rPr>
                <w:sz w:val="24"/>
                <w:lang w:val="da-DK"/>
              </w:rPr>
              <w:t>på</w:t>
            </w:r>
            <w:r w:rsidRPr="00914012">
              <w:rPr>
                <w:spacing w:val="-2"/>
                <w:sz w:val="24"/>
                <w:lang w:val="da-DK"/>
              </w:rPr>
              <w:t xml:space="preserve"> </w:t>
            </w:r>
            <w:r w:rsidRPr="00914012">
              <w:rPr>
                <w:sz w:val="24"/>
                <w:lang w:val="da-DK"/>
              </w:rPr>
              <w:t>mærkning</w:t>
            </w:r>
            <w:r w:rsidRPr="00914012">
              <w:rPr>
                <w:spacing w:val="-1"/>
                <w:sz w:val="24"/>
                <w:lang w:val="da-DK"/>
              </w:rPr>
              <w:t xml:space="preserve"> </w:t>
            </w:r>
            <w:r w:rsidRPr="00914012">
              <w:rPr>
                <w:sz w:val="24"/>
                <w:lang w:val="da-DK"/>
              </w:rPr>
              <w:t>og/eller</w:t>
            </w:r>
            <w:r w:rsidRPr="00914012">
              <w:rPr>
                <w:spacing w:val="-1"/>
                <w:sz w:val="24"/>
                <w:lang w:val="da-DK"/>
              </w:rPr>
              <w:t xml:space="preserve"> </w:t>
            </w:r>
            <w:r w:rsidRPr="00914012">
              <w:rPr>
                <w:spacing w:val="-2"/>
                <w:sz w:val="24"/>
                <w:lang w:val="da-DK"/>
              </w:rPr>
              <w:t>indlægsseddel</w:t>
            </w:r>
          </w:p>
          <w:p w14:paraId="6BCBB8F5" w14:textId="77777777" w:rsidR="00D75258" w:rsidRPr="00914012" w:rsidRDefault="009F0C13">
            <w:pPr>
              <w:pStyle w:val="TableParagraph"/>
              <w:spacing w:before="12"/>
              <w:ind w:left="170"/>
              <w:rPr>
                <w:sz w:val="24"/>
                <w:lang w:val="da-DK"/>
              </w:rPr>
            </w:pPr>
            <w:r w:rsidRPr="00914012">
              <w:rPr>
                <w:sz w:val="24"/>
                <w:lang w:val="da-DK"/>
              </w:rPr>
              <w:t>samt</w:t>
            </w:r>
            <w:r w:rsidRPr="00914012">
              <w:rPr>
                <w:spacing w:val="-2"/>
                <w:sz w:val="24"/>
                <w:lang w:val="da-DK"/>
              </w:rPr>
              <w:t xml:space="preserve"> </w:t>
            </w:r>
            <w:r w:rsidRPr="00914012">
              <w:rPr>
                <w:sz w:val="24"/>
                <w:lang w:val="da-DK"/>
              </w:rPr>
              <w:t>anmeldelse</w:t>
            </w:r>
            <w:r w:rsidRPr="00914012">
              <w:rPr>
                <w:spacing w:val="-1"/>
                <w:sz w:val="24"/>
                <w:lang w:val="da-DK"/>
              </w:rPr>
              <w:t xml:space="preserve"> </w:t>
            </w:r>
            <w:r w:rsidRPr="00914012">
              <w:rPr>
                <w:sz w:val="24"/>
                <w:lang w:val="da-DK"/>
              </w:rPr>
              <w:t>af variationer</w:t>
            </w:r>
            <w:r w:rsidRPr="00914012">
              <w:rPr>
                <w:spacing w:val="-1"/>
                <w:sz w:val="24"/>
                <w:lang w:val="da-DK"/>
              </w:rPr>
              <w:t xml:space="preserve"> </w:t>
            </w:r>
            <w:r w:rsidRPr="00914012">
              <w:rPr>
                <w:sz w:val="24"/>
                <w:lang w:val="da-DK"/>
              </w:rPr>
              <w:t xml:space="preserve">til </w:t>
            </w:r>
            <w:r w:rsidRPr="00914012">
              <w:rPr>
                <w:spacing w:val="-2"/>
                <w:sz w:val="24"/>
                <w:lang w:val="da-DK"/>
              </w:rPr>
              <w:t>Medicinpriser</w:t>
            </w:r>
          </w:p>
        </w:tc>
      </w:tr>
      <w:tr w:rsidR="00D75258" w14:paraId="7D774AF7" w14:textId="77777777">
        <w:trPr>
          <w:trHeight w:val="576"/>
        </w:trPr>
        <w:tc>
          <w:tcPr>
            <w:tcW w:w="400" w:type="dxa"/>
          </w:tcPr>
          <w:p w14:paraId="2D9E4713" w14:textId="77777777" w:rsidR="00D75258" w:rsidRPr="00914012" w:rsidRDefault="00D75258">
            <w:pPr>
              <w:pStyle w:val="TableParagraph"/>
              <w:spacing w:before="0" w:line="240" w:lineRule="auto"/>
              <w:rPr>
                <w:sz w:val="24"/>
                <w:lang w:val="da-DK"/>
              </w:rPr>
            </w:pPr>
          </w:p>
        </w:tc>
        <w:tc>
          <w:tcPr>
            <w:tcW w:w="840" w:type="dxa"/>
          </w:tcPr>
          <w:p w14:paraId="2C1964CB" w14:textId="77777777" w:rsidR="00D75258" w:rsidRDefault="009F0C13">
            <w:pPr>
              <w:pStyle w:val="TableParagraph"/>
              <w:spacing w:line="240" w:lineRule="auto"/>
              <w:ind w:left="170"/>
              <w:rPr>
                <w:sz w:val="24"/>
              </w:rPr>
            </w:pPr>
            <w:r>
              <w:rPr>
                <w:spacing w:val="-5"/>
                <w:sz w:val="24"/>
              </w:rPr>
              <w:t>6.1</w:t>
            </w:r>
          </w:p>
        </w:tc>
        <w:tc>
          <w:tcPr>
            <w:tcW w:w="7504" w:type="dxa"/>
            <w:gridSpan w:val="2"/>
          </w:tcPr>
          <w:p w14:paraId="653C8A43" w14:textId="77777777" w:rsidR="00D75258" w:rsidRPr="00914012" w:rsidRDefault="009F0C13">
            <w:pPr>
              <w:pStyle w:val="TableParagraph"/>
              <w:spacing w:line="240" w:lineRule="auto"/>
              <w:ind w:left="70"/>
              <w:rPr>
                <w:sz w:val="24"/>
                <w:lang w:val="da-DK"/>
              </w:rPr>
            </w:pPr>
            <w:r w:rsidRPr="00914012">
              <w:rPr>
                <w:sz w:val="24"/>
                <w:lang w:val="da-DK"/>
              </w:rPr>
              <w:t>Implementering</w:t>
            </w:r>
            <w:r w:rsidRPr="00914012">
              <w:rPr>
                <w:spacing w:val="-2"/>
                <w:sz w:val="24"/>
                <w:lang w:val="da-DK"/>
              </w:rPr>
              <w:t xml:space="preserve"> </w:t>
            </w:r>
            <w:r w:rsidRPr="00914012">
              <w:rPr>
                <w:sz w:val="24"/>
                <w:lang w:val="da-DK"/>
              </w:rPr>
              <w:t>af</w:t>
            </w:r>
            <w:r w:rsidRPr="00914012">
              <w:rPr>
                <w:spacing w:val="-1"/>
                <w:sz w:val="24"/>
                <w:lang w:val="da-DK"/>
              </w:rPr>
              <w:t xml:space="preserve"> </w:t>
            </w:r>
            <w:r w:rsidRPr="00914012">
              <w:rPr>
                <w:sz w:val="24"/>
                <w:lang w:val="da-DK"/>
              </w:rPr>
              <w:t>variationer,</w:t>
            </w:r>
            <w:r w:rsidRPr="00914012">
              <w:rPr>
                <w:spacing w:val="-1"/>
                <w:sz w:val="24"/>
                <w:lang w:val="da-DK"/>
              </w:rPr>
              <w:t xml:space="preserve"> </w:t>
            </w:r>
            <w:r w:rsidRPr="00914012">
              <w:rPr>
                <w:sz w:val="24"/>
                <w:lang w:val="da-DK"/>
              </w:rPr>
              <w:t>der</w:t>
            </w:r>
            <w:r w:rsidRPr="00914012">
              <w:rPr>
                <w:spacing w:val="-1"/>
                <w:sz w:val="24"/>
                <w:lang w:val="da-DK"/>
              </w:rPr>
              <w:t xml:space="preserve"> </w:t>
            </w:r>
            <w:r w:rsidRPr="00914012">
              <w:rPr>
                <w:sz w:val="24"/>
                <w:lang w:val="da-DK"/>
              </w:rPr>
              <w:t>ikke</w:t>
            </w:r>
            <w:r w:rsidRPr="00914012">
              <w:rPr>
                <w:spacing w:val="-2"/>
                <w:sz w:val="24"/>
                <w:lang w:val="da-DK"/>
              </w:rPr>
              <w:t xml:space="preserve"> </w:t>
            </w:r>
            <w:r w:rsidRPr="00914012">
              <w:rPr>
                <w:sz w:val="24"/>
                <w:lang w:val="da-DK"/>
              </w:rPr>
              <w:t>har</w:t>
            </w:r>
            <w:r w:rsidRPr="00914012">
              <w:rPr>
                <w:spacing w:val="-1"/>
                <w:sz w:val="24"/>
                <w:lang w:val="da-DK"/>
              </w:rPr>
              <w:t xml:space="preserve"> </w:t>
            </w:r>
            <w:r w:rsidRPr="00914012">
              <w:rPr>
                <w:sz w:val="24"/>
                <w:lang w:val="da-DK"/>
              </w:rPr>
              <w:t>indvirkning</w:t>
            </w:r>
            <w:r w:rsidRPr="00914012">
              <w:rPr>
                <w:spacing w:val="-1"/>
                <w:sz w:val="24"/>
                <w:lang w:val="da-DK"/>
              </w:rPr>
              <w:t xml:space="preserve"> </w:t>
            </w:r>
            <w:r w:rsidRPr="00914012">
              <w:rPr>
                <w:sz w:val="24"/>
                <w:lang w:val="da-DK"/>
              </w:rPr>
              <w:t>på</w:t>
            </w:r>
            <w:r w:rsidRPr="00914012">
              <w:rPr>
                <w:spacing w:val="-1"/>
                <w:sz w:val="24"/>
                <w:lang w:val="da-DK"/>
              </w:rPr>
              <w:t xml:space="preserve"> </w:t>
            </w:r>
            <w:r w:rsidRPr="00914012">
              <w:rPr>
                <w:spacing w:val="-2"/>
                <w:sz w:val="24"/>
                <w:lang w:val="da-DK"/>
              </w:rPr>
              <w:t>lægemidlets</w:t>
            </w:r>
          </w:p>
          <w:p w14:paraId="5E910B9C" w14:textId="77777777" w:rsidR="00D75258" w:rsidRDefault="009F0C13">
            <w:pPr>
              <w:pStyle w:val="TableParagraph"/>
              <w:spacing w:before="12"/>
              <w:ind w:left="70"/>
              <w:rPr>
                <w:sz w:val="24"/>
              </w:rPr>
            </w:pPr>
            <w:proofErr w:type="spellStart"/>
            <w:r>
              <w:rPr>
                <w:sz w:val="24"/>
              </w:rPr>
              <w:t>mærkning</w:t>
            </w:r>
            <w:proofErr w:type="spellEnd"/>
            <w:r>
              <w:rPr>
                <w:sz w:val="24"/>
              </w:rPr>
              <w:t xml:space="preserve"> og/</w:t>
            </w:r>
            <w:proofErr w:type="spellStart"/>
            <w:r>
              <w:rPr>
                <w:sz w:val="24"/>
              </w:rPr>
              <w:t>eller</w:t>
            </w:r>
            <w:proofErr w:type="spellEnd"/>
            <w:r>
              <w:rPr>
                <w:sz w:val="24"/>
              </w:rPr>
              <w:t xml:space="preserve"> </w:t>
            </w:r>
            <w:proofErr w:type="spellStart"/>
            <w:r>
              <w:rPr>
                <w:spacing w:val="-2"/>
                <w:sz w:val="24"/>
              </w:rPr>
              <w:t>indlægsseddel</w:t>
            </w:r>
            <w:proofErr w:type="spellEnd"/>
          </w:p>
        </w:tc>
      </w:tr>
      <w:tr w:rsidR="00D75258" w14:paraId="55619CC2" w14:textId="77777777">
        <w:trPr>
          <w:trHeight w:val="575"/>
        </w:trPr>
        <w:tc>
          <w:tcPr>
            <w:tcW w:w="400" w:type="dxa"/>
          </w:tcPr>
          <w:p w14:paraId="6483EA20" w14:textId="77777777" w:rsidR="00D75258" w:rsidRDefault="00D75258">
            <w:pPr>
              <w:pStyle w:val="TableParagraph"/>
              <w:spacing w:before="0" w:line="240" w:lineRule="auto"/>
              <w:rPr>
                <w:sz w:val="24"/>
              </w:rPr>
            </w:pPr>
          </w:p>
        </w:tc>
        <w:tc>
          <w:tcPr>
            <w:tcW w:w="840" w:type="dxa"/>
          </w:tcPr>
          <w:p w14:paraId="33B9CC54" w14:textId="77777777" w:rsidR="00D75258" w:rsidRDefault="009F0C13">
            <w:pPr>
              <w:pStyle w:val="TableParagraph"/>
              <w:spacing w:line="240" w:lineRule="auto"/>
              <w:ind w:left="170"/>
              <w:rPr>
                <w:sz w:val="24"/>
              </w:rPr>
            </w:pPr>
            <w:r>
              <w:rPr>
                <w:spacing w:val="-5"/>
                <w:sz w:val="24"/>
              </w:rPr>
              <w:t>6.2</w:t>
            </w:r>
          </w:p>
        </w:tc>
        <w:tc>
          <w:tcPr>
            <w:tcW w:w="7504" w:type="dxa"/>
            <w:gridSpan w:val="2"/>
          </w:tcPr>
          <w:p w14:paraId="79E09245" w14:textId="77777777" w:rsidR="00D75258" w:rsidRPr="00914012" w:rsidRDefault="009F0C13">
            <w:pPr>
              <w:pStyle w:val="TableParagraph"/>
              <w:spacing w:line="240" w:lineRule="auto"/>
              <w:ind w:left="70"/>
              <w:rPr>
                <w:sz w:val="24"/>
                <w:lang w:val="da-DK"/>
              </w:rPr>
            </w:pPr>
            <w:r w:rsidRPr="00914012">
              <w:rPr>
                <w:sz w:val="24"/>
                <w:lang w:val="da-DK"/>
              </w:rPr>
              <w:t>Implementering</w:t>
            </w:r>
            <w:r w:rsidRPr="00914012">
              <w:rPr>
                <w:spacing w:val="-2"/>
                <w:sz w:val="24"/>
                <w:lang w:val="da-DK"/>
              </w:rPr>
              <w:t xml:space="preserve"> </w:t>
            </w:r>
            <w:r w:rsidRPr="00914012">
              <w:rPr>
                <w:sz w:val="24"/>
                <w:lang w:val="da-DK"/>
              </w:rPr>
              <w:t>af</w:t>
            </w:r>
            <w:r w:rsidRPr="00914012">
              <w:rPr>
                <w:spacing w:val="-1"/>
                <w:sz w:val="24"/>
                <w:lang w:val="da-DK"/>
              </w:rPr>
              <w:t xml:space="preserve"> </w:t>
            </w:r>
            <w:r w:rsidRPr="00914012">
              <w:rPr>
                <w:sz w:val="24"/>
                <w:lang w:val="da-DK"/>
              </w:rPr>
              <w:t>variationer,</w:t>
            </w:r>
            <w:r w:rsidRPr="00914012">
              <w:rPr>
                <w:spacing w:val="-1"/>
                <w:sz w:val="24"/>
                <w:lang w:val="da-DK"/>
              </w:rPr>
              <w:t xml:space="preserve"> </w:t>
            </w:r>
            <w:r w:rsidRPr="00914012">
              <w:rPr>
                <w:sz w:val="24"/>
                <w:lang w:val="da-DK"/>
              </w:rPr>
              <w:t>der</w:t>
            </w:r>
            <w:r w:rsidRPr="00914012">
              <w:rPr>
                <w:spacing w:val="-1"/>
                <w:sz w:val="24"/>
                <w:lang w:val="da-DK"/>
              </w:rPr>
              <w:t xml:space="preserve"> </w:t>
            </w:r>
            <w:r w:rsidRPr="00914012">
              <w:rPr>
                <w:sz w:val="24"/>
                <w:lang w:val="da-DK"/>
              </w:rPr>
              <w:t>har</w:t>
            </w:r>
            <w:r w:rsidRPr="00914012">
              <w:rPr>
                <w:spacing w:val="-2"/>
                <w:sz w:val="24"/>
                <w:lang w:val="da-DK"/>
              </w:rPr>
              <w:t xml:space="preserve"> </w:t>
            </w:r>
            <w:r w:rsidRPr="00914012">
              <w:rPr>
                <w:sz w:val="24"/>
                <w:lang w:val="da-DK"/>
              </w:rPr>
              <w:t>indvirkning</w:t>
            </w:r>
            <w:r w:rsidRPr="00914012">
              <w:rPr>
                <w:spacing w:val="-1"/>
                <w:sz w:val="24"/>
                <w:lang w:val="da-DK"/>
              </w:rPr>
              <w:t xml:space="preserve"> </w:t>
            </w:r>
            <w:r w:rsidRPr="00914012">
              <w:rPr>
                <w:sz w:val="24"/>
                <w:lang w:val="da-DK"/>
              </w:rPr>
              <w:t>på</w:t>
            </w:r>
            <w:r w:rsidRPr="00914012">
              <w:rPr>
                <w:spacing w:val="-1"/>
                <w:sz w:val="24"/>
                <w:lang w:val="da-DK"/>
              </w:rPr>
              <w:t xml:space="preserve"> </w:t>
            </w:r>
            <w:r w:rsidRPr="00914012">
              <w:rPr>
                <w:sz w:val="24"/>
                <w:lang w:val="da-DK"/>
              </w:rPr>
              <w:t>lægemidlets</w:t>
            </w:r>
            <w:r w:rsidRPr="00914012">
              <w:rPr>
                <w:spacing w:val="-1"/>
                <w:sz w:val="24"/>
                <w:lang w:val="da-DK"/>
              </w:rPr>
              <w:t xml:space="preserve"> </w:t>
            </w:r>
            <w:r w:rsidRPr="00914012">
              <w:rPr>
                <w:spacing w:val="-2"/>
                <w:sz w:val="24"/>
                <w:lang w:val="da-DK"/>
              </w:rPr>
              <w:t>mærkning</w:t>
            </w:r>
          </w:p>
          <w:p w14:paraId="37586684" w14:textId="77777777" w:rsidR="00D75258" w:rsidRDefault="009F0C13">
            <w:pPr>
              <w:pStyle w:val="TableParagraph"/>
              <w:spacing w:before="12"/>
              <w:ind w:left="70"/>
              <w:rPr>
                <w:sz w:val="24"/>
              </w:rPr>
            </w:pPr>
            <w:r>
              <w:rPr>
                <w:sz w:val="24"/>
              </w:rPr>
              <w:t>og/</w:t>
            </w:r>
            <w:proofErr w:type="spellStart"/>
            <w:r>
              <w:rPr>
                <w:sz w:val="24"/>
              </w:rPr>
              <w:t>eller</w:t>
            </w:r>
            <w:proofErr w:type="spellEnd"/>
            <w:r>
              <w:rPr>
                <w:sz w:val="24"/>
              </w:rPr>
              <w:t xml:space="preserve"> </w:t>
            </w:r>
            <w:proofErr w:type="spellStart"/>
            <w:r>
              <w:rPr>
                <w:spacing w:val="-2"/>
                <w:sz w:val="24"/>
              </w:rPr>
              <w:t>indlægsseddel</w:t>
            </w:r>
            <w:proofErr w:type="spellEnd"/>
          </w:p>
        </w:tc>
      </w:tr>
      <w:tr w:rsidR="00D75258" w:rsidRPr="009C11FD" w14:paraId="576865C7" w14:textId="77777777">
        <w:trPr>
          <w:trHeight w:val="576"/>
        </w:trPr>
        <w:tc>
          <w:tcPr>
            <w:tcW w:w="400" w:type="dxa"/>
          </w:tcPr>
          <w:p w14:paraId="1CC7B145" w14:textId="77777777" w:rsidR="00D75258" w:rsidRDefault="00D75258">
            <w:pPr>
              <w:pStyle w:val="TableParagraph"/>
              <w:spacing w:before="0" w:line="240" w:lineRule="auto"/>
              <w:rPr>
                <w:sz w:val="24"/>
              </w:rPr>
            </w:pPr>
          </w:p>
        </w:tc>
        <w:tc>
          <w:tcPr>
            <w:tcW w:w="840" w:type="dxa"/>
          </w:tcPr>
          <w:p w14:paraId="33E86208" w14:textId="77777777" w:rsidR="00D75258" w:rsidRDefault="009F0C13">
            <w:pPr>
              <w:pStyle w:val="TableParagraph"/>
              <w:spacing w:line="240" w:lineRule="auto"/>
              <w:ind w:left="170"/>
              <w:rPr>
                <w:sz w:val="24"/>
              </w:rPr>
            </w:pPr>
            <w:r>
              <w:rPr>
                <w:spacing w:val="-5"/>
                <w:sz w:val="24"/>
              </w:rPr>
              <w:t>6.3</w:t>
            </w:r>
          </w:p>
        </w:tc>
        <w:tc>
          <w:tcPr>
            <w:tcW w:w="7504" w:type="dxa"/>
            <w:gridSpan w:val="2"/>
          </w:tcPr>
          <w:p w14:paraId="7505AF0F" w14:textId="77777777" w:rsidR="00D75258" w:rsidRPr="00914012" w:rsidRDefault="009F0C13">
            <w:pPr>
              <w:pStyle w:val="TableParagraph"/>
              <w:spacing w:line="240" w:lineRule="auto"/>
              <w:ind w:left="70"/>
              <w:rPr>
                <w:sz w:val="24"/>
                <w:lang w:val="da-DK"/>
              </w:rPr>
            </w:pPr>
            <w:r w:rsidRPr="00914012">
              <w:rPr>
                <w:sz w:val="24"/>
                <w:lang w:val="da-DK"/>
              </w:rPr>
              <w:t>Anmeldelse</w:t>
            </w:r>
            <w:r w:rsidRPr="00914012">
              <w:rPr>
                <w:spacing w:val="-5"/>
                <w:sz w:val="24"/>
                <w:lang w:val="da-DK"/>
              </w:rPr>
              <w:t xml:space="preserve"> </w:t>
            </w:r>
            <w:r w:rsidRPr="00914012">
              <w:rPr>
                <w:sz w:val="24"/>
                <w:lang w:val="da-DK"/>
              </w:rPr>
              <w:t>til</w:t>
            </w:r>
            <w:r w:rsidRPr="00914012">
              <w:rPr>
                <w:spacing w:val="-3"/>
                <w:sz w:val="24"/>
                <w:lang w:val="da-DK"/>
              </w:rPr>
              <w:t xml:space="preserve"> </w:t>
            </w:r>
            <w:r w:rsidRPr="00914012">
              <w:rPr>
                <w:sz w:val="24"/>
                <w:lang w:val="da-DK"/>
              </w:rPr>
              <w:t>Medicinpriser</w:t>
            </w:r>
            <w:r w:rsidRPr="00914012">
              <w:rPr>
                <w:spacing w:val="-5"/>
                <w:sz w:val="24"/>
                <w:lang w:val="da-DK"/>
              </w:rPr>
              <w:t xml:space="preserve"> </w:t>
            </w:r>
            <w:r w:rsidRPr="00914012">
              <w:rPr>
                <w:sz w:val="24"/>
                <w:lang w:val="da-DK"/>
              </w:rPr>
              <w:t>af</w:t>
            </w:r>
            <w:r w:rsidRPr="00914012">
              <w:rPr>
                <w:spacing w:val="-3"/>
                <w:sz w:val="24"/>
                <w:lang w:val="da-DK"/>
              </w:rPr>
              <w:t xml:space="preserve"> </w:t>
            </w:r>
            <w:r w:rsidRPr="00914012">
              <w:rPr>
                <w:sz w:val="24"/>
                <w:lang w:val="da-DK"/>
              </w:rPr>
              <w:t>variationer,</w:t>
            </w:r>
            <w:r w:rsidRPr="00914012">
              <w:rPr>
                <w:spacing w:val="-4"/>
                <w:sz w:val="24"/>
                <w:lang w:val="da-DK"/>
              </w:rPr>
              <w:t xml:space="preserve"> </w:t>
            </w:r>
            <w:r w:rsidRPr="00914012">
              <w:rPr>
                <w:sz w:val="24"/>
                <w:lang w:val="da-DK"/>
              </w:rPr>
              <w:t>der</w:t>
            </w:r>
            <w:r w:rsidRPr="00914012">
              <w:rPr>
                <w:spacing w:val="-3"/>
                <w:sz w:val="24"/>
                <w:lang w:val="da-DK"/>
              </w:rPr>
              <w:t xml:space="preserve"> </w:t>
            </w:r>
            <w:r w:rsidRPr="00914012">
              <w:rPr>
                <w:sz w:val="24"/>
                <w:lang w:val="da-DK"/>
              </w:rPr>
              <w:t>har</w:t>
            </w:r>
            <w:r w:rsidRPr="00914012">
              <w:rPr>
                <w:spacing w:val="-4"/>
                <w:sz w:val="24"/>
                <w:lang w:val="da-DK"/>
              </w:rPr>
              <w:t xml:space="preserve"> </w:t>
            </w:r>
            <w:r w:rsidRPr="00914012">
              <w:rPr>
                <w:sz w:val="24"/>
                <w:lang w:val="da-DK"/>
              </w:rPr>
              <w:t>indvirkning</w:t>
            </w:r>
            <w:r w:rsidRPr="00914012">
              <w:rPr>
                <w:spacing w:val="-3"/>
                <w:sz w:val="24"/>
                <w:lang w:val="da-DK"/>
              </w:rPr>
              <w:t xml:space="preserve"> </w:t>
            </w:r>
            <w:r w:rsidRPr="00914012">
              <w:rPr>
                <w:sz w:val="24"/>
                <w:lang w:val="da-DK"/>
              </w:rPr>
              <w:t>på</w:t>
            </w:r>
            <w:r w:rsidRPr="00914012">
              <w:rPr>
                <w:spacing w:val="-3"/>
                <w:sz w:val="24"/>
                <w:lang w:val="da-DK"/>
              </w:rPr>
              <w:t xml:space="preserve"> </w:t>
            </w:r>
            <w:proofErr w:type="spellStart"/>
            <w:r w:rsidRPr="00914012">
              <w:rPr>
                <w:spacing w:val="-2"/>
                <w:sz w:val="24"/>
                <w:lang w:val="da-DK"/>
              </w:rPr>
              <w:t>lægemid</w:t>
            </w:r>
            <w:proofErr w:type="spellEnd"/>
            <w:r w:rsidRPr="00914012">
              <w:rPr>
                <w:spacing w:val="-2"/>
                <w:sz w:val="24"/>
                <w:lang w:val="da-DK"/>
              </w:rPr>
              <w:t>-</w:t>
            </w:r>
          </w:p>
          <w:p w14:paraId="7619D0B3" w14:textId="77777777" w:rsidR="00D75258" w:rsidRPr="00914012" w:rsidRDefault="009F0C13">
            <w:pPr>
              <w:pStyle w:val="TableParagraph"/>
              <w:spacing w:before="12"/>
              <w:ind w:left="70"/>
              <w:rPr>
                <w:sz w:val="24"/>
                <w:lang w:val="da-DK"/>
              </w:rPr>
            </w:pPr>
            <w:proofErr w:type="spellStart"/>
            <w:r w:rsidRPr="00914012">
              <w:rPr>
                <w:sz w:val="24"/>
                <w:lang w:val="da-DK"/>
              </w:rPr>
              <w:t>lets</w:t>
            </w:r>
            <w:proofErr w:type="spellEnd"/>
            <w:r w:rsidRPr="00914012">
              <w:rPr>
                <w:sz w:val="24"/>
                <w:lang w:val="da-DK"/>
              </w:rPr>
              <w:t xml:space="preserve"> mærkning og/eller </w:t>
            </w:r>
            <w:r w:rsidRPr="00914012">
              <w:rPr>
                <w:spacing w:val="-2"/>
                <w:sz w:val="24"/>
                <w:lang w:val="da-DK"/>
              </w:rPr>
              <w:t>indlægsseddel</w:t>
            </w:r>
          </w:p>
        </w:tc>
      </w:tr>
      <w:tr w:rsidR="00D75258" w14:paraId="6E02F99D" w14:textId="77777777">
        <w:trPr>
          <w:trHeight w:val="287"/>
        </w:trPr>
        <w:tc>
          <w:tcPr>
            <w:tcW w:w="400" w:type="dxa"/>
          </w:tcPr>
          <w:p w14:paraId="5B155BC8" w14:textId="77777777" w:rsidR="00D75258" w:rsidRPr="00914012" w:rsidRDefault="00D75258">
            <w:pPr>
              <w:pStyle w:val="TableParagraph"/>
              <w:spacing w:before="0" w:line="240" w:lineRule="auto"/>
              <w:rPr>
                <w:sz w:val="20"/>
                <w:lang w:val="da-DK"/>
              </w:rPr>
            </w:pPr>
          </w:p>
        </w:tc>
        <w:tc>
          <w:tcPr>
            <w:tcW w:w="840" w:type="dxa"/>
          </w:tcPr>
          <w:p w14:paraId="5D6EF55A" w14:textId="77777777" w:rsidR="00D75258" w:rsidRDefault="009F0C13">
            <w:pPr>
              <w:pStyle w:val="TableParagraph"/>
              <w:ind w:left="170"/>
              <w:rPr>
                <w:sz w:val="24"/>
              </w:rPr>
            </w:pPr>
            <w:r>
              <w:rPr>
                <w:spacing w:val="-5"/>
                <w:sz w:val="24"/>
              </w:rPr>
              <w:t>6.4</w:t>
            </w:r>
          </w:p>
        </w:tc>
        <w:tc>
          <w:tcPr>
            <w:tcW w:w="7504" w:type="dxa"/>
            <w:gridSpan w:val="2"/>
          </w:tcPr>
          <w:p w14:paraId="04C7548B" w14:textId="77777777" w:rsidR="00D75258" w:rsidRDefault="009F0C13">
            <w:pPr>
              <w:pStyle w:val="TableParagraph"/>
              <w:ind w:left="70"/>
              <w:rPr>
                <w:sz w:val="24"/>
              </w:rPr>
            </w:pPr>
            <w:proofErr w:type="spellStart"/>
            <w:r>
              <w:rPr>
                <w:sz w:val="24"/>
              </w:rPr>
              <w:t>Særlige</w:t>
            </w:r>
            <w:proofErr w:type="spellEnd"/>
            <w:r>
              <w:rPr>
                <w:spacing w:val="-7"/>
                <w:sz w:val="24"/>
              </w:rPr>
              <w:t xml:space="preserve"> </w:t>
            </w:r>
            <w:proofErr w:type="spellStart"/>
            <w:r>
              <w:rPr>
                <w:spacing w:val="-2"/>
                <w:sz w:val="24"/>
              </w:rPr>
              <w:t>situationer</w:t>
            </w:r>
            <w:proofErr w:type="spellEnd"/>
          </w:p>
        </w:tc>
      </w:tr>
      <w:tr w:rsidR="00D75258" w:rsidRPr="009C11FD" w14:paraId="0C17A6F3" w14:textId="77777777">
        <w:trPr>
          <w:trHeight w:val="287"/>
        </w:trPr>
        <w:tc>
          <w:tcPr>
            <w:tcW w:w="400" w:type="dxa"/>
          </w:tcPr>
          <w:p w14:paraId="032EE0D1" w14:textId="77777777" w:rsidR="00D75258" w:rsidRDefault="00D75258">
            <w:pPr>
              <w:pStyle w:val="TableParagraph"/>
              <w:spacing w:before="0" w:line="240" w:lineRule="auto"/>
              <w:rPr>
                <w:sz w:val="20"/>
              </w:rPr>
            </w:pPr>
          </w:p>
        </w:tc>
        <w:tc>
          <w:tcPr>
            <w:tcW w:w="840" w:type="dxa"/>
          </w:tcPr>
          <w:p w14:paraId="3873713E" w14:textId="77777777" w:rsidR="00D75258" w:rsidRDefault="00D75258">
            <w:pPr>
              <w:pStyle w:val="TableParagraph"/>
              <w:spacing w:before="0" w:line="240" w:lineRule="auto"/>
              <w:rPr>
                <w:sz w:val="20"/>
              </w:rPr>
            </w:pPr>
          </w:p>
        </w:tc>
        <w:tc>
          <w:tcPr>
            <w:tcW w:w="650" w:type="dxa"/>
          </w:tcPr>
          <w:p w14:paraId="3FCC1DA9" w14:textId="77777777" w:rsidR="00D75258" w:rsidRDefault="009F0C13">
            <w:pPr>
              <w:pStyle w:val="TableParagraph"/>
              <w:ind w:left="70"/>
              <w:rPr>
                <w:sz w:val="24"/>
              </w:rPr>
            </w:pPr>
            <w:r>
              <w:rPr>
                <w:spacing w:val="-2"/>
                <w:sz w:val="24"/>
              </w:rPr>
              <w:t>6.4.1</w:t>
            </w:r>
          </w:p>
        </w:tc>
        <w:tc>
          <w:tcPr>
            <w:tcW w:w="6854" w:type="dxa"/>
          </w:tcPr>
          <w:p w14:paraId="149AA77A" w14:textId="77777777" w:rsidR="00D75258" w:rsidRPr="00914012" w:rsidRDefault="009F0C13">
            <w:pPr>
              <w:pStyle w:val="TableParagraph"/>
              <w:ind w:left="40"/>
              <w:rPr>
                <w:sz w:val="24"/>
                <w:lang w:val="da-DK"/>
              </w:rPr>
            </w:pPr>
            <w:r w:rsidRPr="00914012">
              <w:rPr>
                <w:sz w:val="24"/>
                <w:lang w:val="da-DK"/>
              </w:rPr>
              <w:t>Ændring</w:t>
            </w:r>
            <w:r w:rsidRPr="00914012">
              <w:rPr>
                <w:spacing w:val="-2"/>
                <w:sz w:val="24"/>
                <w:lang w:val="da-DK"/>
              </w:rPr>
              <w:t xml:space="preserve"> </w:t>
            </w:r>
            <w:r w:rsidRPr="00914012">
              <w:rPr>
                <w:sz w:val="24"/>
                <w:lang w:val="da-DK"/>
              </w:rPr>
              <w:t>af</w:t>
            </w:r>
            <w:r w:rsidRPr="00914012">
              <w:rPr>
                <w:spacing w:val="-1"/>
                <w:sz w:val="24"/>
                <w:lang w:val="da-DK"/>
              </w:rPr>
              <w:t xml:space="preserve"> </w:t>
            </w:r>
            <w:r w:rsidRPr="00914012">
              <w:rPr>
                <w:sz w:val="24"/>
                <w:lang w:val="da-DK"/>
              </w:rPr>
              <w:t>navn</w:t>
            </w:r>
            <w:r w:rsidRPr="00914012">
              <w:rPr>
                <w:spacing w:val="-1"/>
                <w:sz w:val="24"/>
                <w:lang w:val="da-DK"/>
              </w:rPr>
              <w:t xml:space="preserve"> </w:t>
            </w:r>
            <w:r w:rsidRPr="00914012">
              <w:rPr>
                <w:sz w:val="24"/>
                <w:lang w:val="da-DK"/>
              </w:rPr>
              <w:t>eller</w:t>
            </w:r>
            <w:r w:rsidRPr="00914012">
              <w:rPr>
                <w:spacing w:val="-1"/>
                <w:sz w:val="24"/>
                <w:lang w:val="da-DK"/>
              </w:rPr>
              <w:t xml:space="preserve"> </w:t>
            </w:r>
            <w:r w:rsidRPr="00914012">
              <w:rPr>
                <w:sz w:val="24"/>
                <w:lang w:val="da-DK"/>
              </w:rPr>
              <w:t>adresse på</w:t>
            </w:r>
            <w:r w:rsidRPr="00914012">
              <w:rPr>
                <w:spacing w:val="-1"/>
                <w:sz w:val="24"/>
                <w:lang w:val="da-DK"/>
              </w:rPr>
              <w:t xml:space="preserve"> </w:t>
            </w:r>
            <w:r w:rsidRPr="00914012">
              <w:rPr>
                <w:sz w:val="24"/>
                <w:lang w:val="da-DK"/>
              </w:rPr>
              <w:t>MAH</w:t>
            </w:r>
            <w:r w:rsidRPr="00914012">
              <w:rPr>
                <w:spacing w:val="-2"/>
                <w:sz w:val="24"/>
                <w:lang w:val="da-DK"/>
              </w:rPr>
              <w:t xml:space="preserve"> </w:t>
            </w:r>
            <w:r w:rsidRPr="00914012">
              <w:rPr>
                <w:sz w:val="24"/>
                <w:lang w:val="da-DK"/>
              </w:rPr>
              <w:t>eller</w:t>
            </w:r>
            <w:r w:rsidRPr="00914012">
              <w:rPr>
                <w:spacing w:val="-1"/>
                <w:sz w:val="24"/>
                <w:lang w:val="da-DK"/>
              </w:rPr>
              <w:t xml:space="preserve"> </w:t>
            </w:r>
            <w:r w:rsidRPr="00914012">
              <w:rPr>
                <w:sz w:val="24"/>
                <w:lang w:val="da-DK"/>
              </w:rPr>
              <w:t>repræsentant</w:t>
            </w:r>
            <w:r w:rsidRPr="00914012">
              <w:rPr>
                <w:spacing w:val="-1"/>
                <w:sz w:val="24"/>
                <w:lang w:val="da-DK"/>
              </w:rPr>
              <w:t xml:space="preserve"> </w:t>
            </w:r>
            <w:r w:rsidRPr="00914012">
              <w:rPr>
                <w:sz w:val="24"/>
                <w:lang w:val="da-DK"/>
              </w:rPr>
              <w:t xml:space="preserve">(type </w:t>
            </w:r>
            <w:r w:rsidRPr="00914012">
              <w:rPr>
                <w:spacing w:val="-2"/>
                <w:sz w:val="24"/>
                <w:lang w:val="da-DK"/>
              </w:rPr>
              <w:t>IAIN)</w:t>
            </w:r>
          </w:p>
        </w:tc>
      </w:tr>
      <w:tr w:rsidR="00D75258" w:rsidRPr="009C11FD" w14:paraId="2CA62DFA" w14:textId="77777777">
        <w:trPr>
          <w:trHeight w:val="287"/>
        </w:trPr>
        <w:tc>
          <w:tcPr>
            <w:tcW w:w="400" w:type="dxa"/>
          </w:tcPr>
          <w:p w14:paraId="026C7187" w14:textId="77777777" w:rsidR="00D75258" w:rsidRPr="00914012" w:rsidRDefault="00D75258">
            <w:pPr>
              <w:pStyle w:val="TableParagraph"/>
              <w:spacing w:before="0" w:line="240" w:lineRule="auto"/>
              <w:rPr>
                <w:sz w:val="20"/>
                <w:lang w:val="da-DK"/>
              </w:rPr>
            </w:pPr>
          </w:p>
        </w:tc>
        <w:tc>
          <w:tcPr>
            <w:tcW w:w="840" w:type="dxa"/>
          </w:tcPr>
          <w:p w14:paraId="154BF2D4" w14:textId="77777777" w:rsidR="00D75258" w:rsidRPr="00914012" w:rsidRDefault="00D75258">
            <w:pPr>
              <w:pStyle w:val="TableParagraph"/>
              <w:spacing w:before="0" w:line="240" w:lineRule="auto"/>
              <w:rPr>
                <w:sz w:val="20"/>
                <w:lang w:val="da-DK"/>
              </w:rPr>
            </w:pPr>
          </w:p>
        </w:tc>
        <w:tc>
          <w:tcPr>
            <w:tcW w:w="650" w:type="dxa"/>
          </w:tcPr>
          <w:p w14:paraId="1DAF7DFF" w14:textId="77777777" w:rsidR="00D75258" w:rsidRDefault="009F0C13">
            <w:pPr>
              <w:pStyle w:val="TableParagraph"/>
              <w:ind w:left="70"/>
              <w:rPr>
                <w:sz w:val="24"/>
              </w:rPr>
            </w:pPr>
            <w:r>
              <w:rPr>
                <w:spacing w:val="-2"/>
                <w:sz w:val="24"/>
              </w:rPr>
              <w:t>6.4.2</w:t>
            </w:r>
          </w:p>
        </w:tc>
        <w:tc>
          <w:tcPr>
            <w:tcW w:w="6854" w:type="dxa"/>
          </w:tcPr>
          <w:p w14:paraId="708154FC" w14:textId="77777777" w:rsidR="00D75258" w:rsidRPr="00914012" w:rsidRDefault="009F0C13">
            <w:pPr>
              <w:pStyle w:val="TableParagraph"/>
              <w:ind w:left="40"/>
              <w:rPr>
                <w:sz w:val="24"/>
                <w:lang w:val="da-DK"/>
              </w:rPr>
            </w:pPr>
            <w:r w:rsidRPr="00914012">
              <w:rPr>
                <w:sz w:val="24"/>
                <w:lang w:val="da-DK"/>
              </w:rPr>
              <w:t>Ny</w:t>
            </w:r>
            <w:r w:rsidRPr="00914012">
              <w:rPr>
                <w:spacing w:val="-3"/>
                <w:sz w:val="24"/>
                <w:lang w:val="da-DK"/>
              </w:rPr>
              <w:t xml:space="preserve"> </w:t>
            </w:r>
            <w:r w:rsidRPr="00914012">
              <w:rPr>
                <w:sz w:val="24"/>
                <w:lang w:val="da-DK"/>
              </w:rPr>
              <w:t>repræsentant</w:t>
            </w:r>
            <w:r w:rsidRPr="00914012">
              <w:rPr>
                <w:spacing w:val="-2"/>
                <w:sz w:val="24"/>
                <w:lang w:val="da-DK"/>
              </w:rPr>
              <w:t xml:space="preserve"> </w:t>
            </w:r>
            <w:r w:rsidRPr="00914012">
              <w:rPr>
                <w:sz w:val="24"/>
                <w:lang w:val="da-DK"/>
              </w:rPr>
              <w:t>eller</w:t>
            </w:r>
            <w:r w:rsidRPr="00914012">
              <w:rPr>
                <w:spacing w:val="-1"/>
                <w:sz w:val="24"/>
                <w:lang w:val="da-DK"/>
              </w:rPr>
              <w:t xml:space="preserve"> </w:t>
            </w:r>
            <w:r w:rsidRPr="00914012">
              <w:rPr>
                <w:sz w:val="24"/>
                <w:lang w:val="da-DK"/>
              </w:rPr>
              <w:t>sletning</w:t>
            </w:r>
            <w:r w:rsidRPr="00914012">
              <w:rPr>
                <w:spacing w:val="-3"/>
                <w:sz w:val="24"/>
                <w:lang w:val="da-DK"/>
              </w:rPr>
              <w:t xml:space="preserve"> </w:t>
            </w:r>
            <w:r w:rsidRPr="00914012">
              <w:rPr>
                <w:sz w:val="24"/>
                <w:lang w:val="da-DK"/>
              </w:rPr>
              <w:t>af</w:t>
            </w:r>
            <w:r w:rsidRPr="00914012">
              <w:rPr>
                <w:spacing w:val="-1"/>
                <w:sz w:val="24"/>
                <w:lang w:val="da-DK"/>
              </w:rPr>
              <w:t xml:space="preserve"> </w:t>
            </w:r>
            <w:r w:rsidRPr="00914012">
              <w:rPr>
                <w:spacing w:val="-2"/>
                <w:sz w:val="24"/>
                <w:lang w:val="da-DK"/>
              </w:rPr>
              <w:t>repræsentant</w:t>
            </w:r>
          </w:p>
        </w:tc>
      </w:tr>
      <w:tr w:rsidR="00D75258" w:rsidRPr="009C11FD" w14:paraId="6E412516" w14:textId="77777777">
        <w:trPr>
          <w:trHeight w:val="287"/>
        </w:trPr>
        <w:tc>
          <w:tcPr>
            <w:tcW w:w="400" w:type="dxa"/>
          </w:tcPr>
          <w:p w14:paraId="7E3E8EFB" w14:textId="77777777" w:rsidR="00D75258" w:rsidRPr="00275B0A" w:rsidRDefault="00D75258">
            <w:pPr>
              <w:pStyle w:val="TableParagraph"/>
              <w:spacing w:before="0" w:line="240" w:lineRule="auto"/>
              <w:rPr>
                <w:sz w:val="20"/>
                <w:lang w:val="da-DK"/>
              </w:rPr>
            </w:pPr>
          </w:p>
        </w:tc>
        <w:tc>
          <w:tcPr>
            <w:tcW w:w="840" w:type="dxa"/>
          </w:tcPr>
          <w:p w14:paraId="4100381B" w14:textId="77777777" w:rsidR="00D75258" w:rsidRPr="00275B0A" w:rsidRDefault="00D75258">
            <w:pPr>
              <w:pStyle w:val="TableParagraph"/>
              <w:spacing w:before="0" w:line="240" w:lineRule="auto"/>
              <w:rPr>
                <w:sz w:val="20"/>
                <w:lang w:val="da-DK"/>
              </w:rPr>
            </w:pPr>
          </w:p>
        </w:tc>
        <w:tc>
          <w:tcPr>
            <w:tcW w:w="650" w:type="dxa"/>
          </w:tcPr>
          <w:p w14:paraId="407546A4" w14:textId="77777777" w:rsidR="00D75258" w:rsidRDefault="009F0C13">
            <w:pPr>
              <w:pStyle w:val="TableParagraph"/>
              <w:ind w:left="70"/>
              <w:rPr>
                <w:sz w:val="24"/>
              </w:rPr>
            </w:pPr>
            <w:r>
              <w:rPr>
                <w:spacing w:val="-2"/>
                <w:sz w:val="24"/>
              </w:rPr>
              <w:t>6.4.3</w:t>
            </w:r>
          </w:p>
        </w:tc>
        <w:tc>
          <w:tcPr>
            <w:tcW w:w="6854" w:type="dxa"/>
          </w:tcPr>
          <w:p w14:paraId="6E23CB74" w14:textId="77777777" w:rsidR="00D75258" w:rsidRPr="00914012" w:rsidRDefault="009F0C13">
            <w:pPr>
              <w:pStyle w:val="TableParagraph"/>
              <w:ind w:left="40"/>
              <w:rPr>
                <w:sz w:val="24"/>
                <w:lang w:val="da-DK"/>
              </w:rPr>
            </w:pPr>
            <w:r w:rsidRPr="00914012">
              <w:rPr>
                <w:sz w:val="24"/>
                <w:lang w:val="da-DK"/>
              </w:rPr>
              <w:t>Ny</w:t>
            </w:r>
            <w:r w:rsidRPr="00914012">
              <w:rPr>
                <w:spacing w:val="-2"/>
                <w:sz w:val="24"/>
                <w:lang w:val="da-DK"/>
              </w:rPr>
              <w:t xml:space="preserve"> </w:t>
            </w:r>
            <w:r w:rsidRPr="00914012">
              <w:rPr>
                <w:sz w:val="24"/>
                <w:lang w:val="da-DK"/>
              </w:rPr>
              <w:t>MAH</w:t>
            </w:r>
            <w:r w:rsidRPr="00914012">
              <w:rPr>
                <w:spacing w:val="-2"/>
                <w:sz w:val="24"/>
                <w:lang w:val="da-DK"/>
              </w:rPr>
              <w:t xml:space="preserve"> </w:t>
            </w:r>
            <w:r w:rsidRPr="00914012">
              <w:rPr>
                <w:sz w:val="24"/>
                <w:lang w:val="da-DK"/>
              </w:rPr>
              <w:t>samt</w:t>
            </w:r>
            <w:r w:rsidRPr="00914012">
              <w:rPr>
                <w:spacing w:val="-2"/>
                <w:sz w:val="24"/>
                <w:lang w:val="da-DK"/>
              </w:rPr>
              <w:t xml:space="preserve"> </w:t>
            </w:r>
            <w:r w:rsidRPr="00914012">
              <w:rPr>
                <w:sz w:val="24"/>
                <w:lang w:val="da-DK"/>
              </w:rPr>
              <w:t>evt.</w:t>
            </w:r>
            <w:r w:rsidRPr="00914012">
              <w:rPr>
                <w:spacing w:val="-1"/>
                <w:sz w:val="24"/>
                <w:lang w:val="da-DK"/>
              </w:rPr>
              <w:t xml:space="preserve"> </w:t>
            </w:r>
            <w:r w:rsidRPr="00914012">
              <w:rPr>
                <w:sz w:val="24"/>
                <w:lang w:val="da-DK"/>
              </w:rPr>
              <w:t>konsekvenser</w:t>
            </w:r>
            <w:r w:rsidRPr="00914012">
              <w:rPr>
                <w:spacing w:val="-1"/>
                <w:sz w:val="24"/>
                <w:lang w:val="da-DK"/>
              </w:rPr>
              <w:t xml:space="preserve"> </w:t>
            </w:r>
            <w:r w:rsidRPr="00914012">
              <w:rPr>
                <w:sz w:val="24"/>
                <w:lang w:val="da-DK"/>
              </w:rPr>
              <w:t>for</w:t>
            </w:r>
            <w:r w:rsidRPr="00914012">
              <w:rPr>
                <w:spacing w:val="-1"/>
                <w:sz w:val="24"/>
                <w:lang w:val="da-DK"/>
              </w:rPr>
              <w:t xml:space="preserve"> </w:t>
            </w:r>
            <w:r w:rsidRPr="00914012">
              <w:rPr>
                <w:sz w:val="24"/>
                <w:lang w:val="da-DK"/>
              </w:rPr>
              <w:t xml:space="preserve">lægemidlets </w:t>
            </w:r>
            <w:r w:rsidRPr="00914012">
              <w:rPr>
                <w:spacing w:val="-4"/>
                <w:sz w:val="24"/>
                <w:lang w:val="da-DK"/>
              </w:rPr>
              <w:t>navn</w:t>
            </w:r>
          </w:p>
        </w:tc>
      </w:tr>
      <w:tr w:rsidR="00D75258" w14:paraId="73DAAC5D" w14:textId="77777777">
        <w:trPr>
          <w:trHeight w:val="287"/>
        </w:trPr>
        <w:tc>
          <w:tcPr>
            <w:tcW w:w="400" w:type="dxa"/>
          </w:tcPr>
          <w:p w14:paraId="5438B840" w14:textId="77777777" w:rsidR="00D75258" w:rsidRPr="00914012" w:rsidRDefault="00D75258">
            <w:pPr>
              <w:pStyle w:val="TableParagraph"/>
              <w:spacing w:before="0" w:line="240" w:lineRule="auto"/>
              <w:rPr>
                <w:sz w:val="20"/>
                <w:lang w:val="da-DK"/>
              </w:rPr>
            </w:pPr>
          </w:p>
        </w:tc>
        <w:tc>
          <w:tcPr>
            <w:tcW w:w="840" w:type="dxa"/>
          </w:tcPr>
          <w:p w14:paraId="1F014173" w14:textId="77777777" w:rsidR="00D75258" w:rsidRPr="00914012" w:rsidRDefault="00D75258">
            <w:pPr>
              <w:pStyle w:val="TableParagraph"/>
              <w:spacing w:before="0" w:line="240" w:lineRule="auto"/>
              <w:rPr>
                <w:sz w:val="20"/>
                <w:lang w:val="da-DK"/>
              </w:rPr>
            </w:pPr>
          </w:p>
        </w:tc>
        <w:tc>
          <w:tcPr>
            <w:tcW w:w="650" w:type="dxa"/>
          </w:tcPr>
          <w:p w14:paraId="0E389639" w14:textId="77777777" w:rsidR="00D75258" w:rsidRDefault="009F0C13">
            <w:pPr>
              <w:pStyle w:val="TableParagraph"/>
              <w:ind w:left="70"/>
              <w:rPr>
                <w:sz w:val="24"/>
              </w:rPr>
            </w:pPr>
            <w:r>
              <w:rPr>
                <w:spacing w:val="-2"/>
                <w:sz w:val="24"/>
              </w:rPr>
              <w:t>6.4.4.</w:t>
            </w:r>
          </w:p>
        </w:tc>
        <w:tc>
          <w:tcPr>
            <w:tcW w:w="6854" w:type="dxa"/>
          </w:tcPr>
          <w:p w14:paraId="2BE7BA16" w14:textId="77777777" w:rsidR="00D75258" w:rsidRDefault="009F0C13">
            <w:pPr>
              <w:pStyle w:val="TableParagraph"/>
              <w:ind w:left="40"/>
              <w:rPr>
                <w:sz w:val="24"/>
              </w:rPr>
            </w:pPr>
            <w:proofErr w:type="spellStart"/>
            <w:r>
              <w:rPr>
                <w:sz w:val="24"/>
              </w:rPr>
              <w:t>Nyt</w:t>
            </w:r>
            <w:proofErr w:type="spellEnd"/>
            <w:r>
              <w:rPr>
                <w:spacing w:val="-5"/>
                <w:sz w:val="24"/>
              </w:rPr>
              <w:t xml:space="preserve"> </w:t>
            </w:r>
            <w:proofErr w:type="spellStart"/>
            <w:r>
              <w:rPr>
                <w:spacing w:val="-2"/>
                <w:sz w:val="24"/>
              </w:rPr>
              <w:t>lægemiddelnavn</w:t>
            </w:r>
            <w:proofErr w:type="spellEnd"/>
          </w:p>
        </w:tc>
      </w:tr>
      <w:tr w:rsidR="00D75258" w:rsidRPr="009C11FD" w14:paraId="03CCE4B8" w14:textId="77777777">
        <w:trPr>
          <w:trHeight w:val="287"/>
        </w:trPr>
        <w:tc>
          <w:tcPr>
            <w:tcW w:w="400" w:type="dxa"/>
          </w:tcPr>
          <w:p w14:paraId="27136BD7" w14:textId="77777777" w:rsidR="00D75258" w:rsidRDefault="00D75258">
            <w:pPr>
              <w:pStyle w:val="TableParagraph"/>
              <w:spacing w:before="0" w:line="240" w:lineRule="auto"/>
              <w:rPr>
                <w:sz w:val="20"/>
              </w:rPr>
            </w:pPr>
          </w:p>
        </w:tc>
        <w:tc>
          <w:tcPr>
            <w:tcW w:w="840" w:type="dxa"/>
          </w:tcPr>
          <w:p w14:paraId="2F1CDAEB" w14:textId="77777777" w:rsidR="00D75258" w:rsidRDefault="00D75258">
            <w:pPr>
              <w:pStyle w:val="TableParagraph"/>
              <w:spacing w:before="0" w:line="240" w:lineRule="auto"/>
              <w:rPr>
                <w:sz w:val="20"/>
              </w:rPr>
            </w:pPr>
          </w:p>
        </w:tc>
        <w:tc>
          <w:tcPr>
            <w:tcW w:w="650" w:type="dxa"/>
          </w:tcPr>
          <w:p w14:paraId="01072B9D" w14:textId="77777777" w:rsidR="00D75258" w:rsidRDefault="009F0C13">
            <w:pPr>
              <w:pStyle w:val="TableParagraph"/>
              <w:ind w:left="70"/>
              <w:rPr>
                <w:sz w:val="24"/>
              </w:rPr>
            </w:pPr>
            <w:r>
              <w:rPr>
                <w:spacing w:val="-2"/>
                <w:sz w:val="24"/>
              </w:rPr>
              <w:t>6.4.5</w:t>
            </w:r>
          </w:p>
        </w:tc>
        <w:tc>
          <w:tcPr>
            <w:tcW w:w="6854" w:type="dxa"/>
          </w:tcPr>
          <w:p w14:paraId="0B20C908" w14:textId="77777777" w:rsidR="00D75258" w:rsidRPr="00914012" w:rsidRDefault="009F0C13">
            <w:pPr>
              <w:pStyle w:val="TableParagraph"/>
              <w:ind w:left="40"/>
              <w:rPr>
                <w:sz w:val="24"/>
                <w:lang w:val="da-DK"/>
              </w:rPr>
            </w:pPr>
            <w:r w:rsidRPr="00914012">
              <w:rPr>
                <w:sz w:val="24"/>
                <w:lang w:val="da-DK"/>
              </w:rPr>
              <w:t>Afregistrering</w:t>
            </w:r>
            <w:r w:rsidRPr="00914012">
              <w:rPr>
                <w:spacing w:val="-4"/>
                <w:sz w:val="24"/>
                <w:lang w:val="da-DK"/>
              </w:rPr>
              <w:t xml:space="preserve"> </w:t>
            </w:r>
            <w:r w:rsidRPr="00914012">
              <w:rPr>
                <w:sz w:val="24"/>
                <w:lang w:val="da-DK"/>
              </w:rPr>
              <w:t>af</w:t>
            </w:r>
            <w:r w:rsidRPr="00914012">
              <w:rPr>
                <w:spacing w:val="-3"/>
                <w:sz w:val="24"/>
                <w:lang w:val="da-DK"/>
              </w:rPr>
              <w:t xml:space="preserve"> </w:t>
            </w:r>
            <w:r w:rsidRPr="00914012">
              <w:rPr>
                <w:sz w:val="24"/>
                <w:lang w:val="da-DK"/>
              </w:rPr>
              <w:t>en</w:t>
            </w:r>
            <w:r w:rsidRPr="00914012">
              <w:rPr>
                <w:spacing w:val="-2"/>
                <w:sz w:val="24"/>
                <w:lang w:val="da-DK"/>
              </w:rPr>
              <w:t xml:space="preserve"> </w:t>
            </w:r>
            <w:r w:rsidRPr="00914012">
              <w:rPr>
                <w:sz w:val="24"/>
                <w:lang w:val="da-DK"/>
              </w:rPr>
              <w:t>form</w:t>
            </w:r>
            <w:r w:rsidRPr="00914012">
              <w:rPr>
                <w:spacing w:val="-3"/>
                <w:sz w:val="24"/>
                <w:lang w:val="da-DK"/>
              </w:rPr>
              <w:t xml:space="preserve"> </w:t>
            </w:r>
            <w:r w:rsidRPr="00914012">
              <w:rPr>
                <w:sz w:val="24"/>
                <w:lang w:val="da-DK"/>
              </w:rPr>
              <w:t>eller</w:t>
            </w:r>
            <w:r w:rsidRPr="00914012">
              <w:rPr>
                <w:spacing w:val="-2"/>
                <w:sz w:val="24"/>
                <w:lang w:val="da-DK"/>
              </w:rPr>
              <w:t xml:space="preserve"> styrke</w:t>
            </w:r>
          </w:p>
        </w:tc>
      </w:tr>
      <w:tr w:rsidR="00D75258" w14:paraId="544A8241" w14:textId="77777777">
        <w:trPr>
          <w:trHeight w:val="287"/>
        </w:trPr>
        <w:tc>
          <w:tcPr>
            <w:tcW w:w="400" w:type="dxa"/>
          </w:tcPr>
          <w:p w14:paraId="666F1748" w14:textId="77777777" w:rsidR="00D75258" w:rsidRPr="00914012" w:rsidRDefault="00D75258">
            <w:pPr>
              <w:pStyle w:val="TableParagraph"/>
              <w:spacing w:before="0" w:line="240" w:lineRule="auto"/>
              <w:rPr>
                <w:sz w:val="20"/>
                <w:lang w:val="da-DK"/>
              </w:rPr>
            </w:pPr>
          </w:p>
        </w:tc>
        <w:tc>
          <w:tcPr>
            <w:tcW w:w="840" w:type="dxa"/>
          </w:tcPr>
          <w:p w14:paraId="4EDD22B3" w14:textId="77777777" w:rsidR="00D75258" w:rsidRPr="00914012" w:rsidRDefault="00D75258">
            <w:pPr>
              <w:pStyle w:val="TableParagraph"/>
              <w:spacing w:before="0" w:line="240" w:lineRule="auto"/>
              <w:rPr>
                <w:sz w:val="20"/>
                <w:lang w:val="da-DK"/>
              </w:rPr>
            </w:pPr>
          </w:p>
        </w:tc>
        <w:tc>
          <w:tcPr>
            <w:tcW w:w="650" w:type="dxa"/>
          </w:tcPr>
          <w:p w14:paraId="148900A6" w14:textId="77777777" w:rsidR="00D75258" w:rsidRDefault="009F0C13">
            <w:pPr>
              <w:pStyle w:val="TableParagraph"/>
              <w:ind w:left="70"/>
              <w:rPr>
                <w:sz w:val="24"/>
              </w:rPr>
            </w:pPr>
            <w:r>
              <w:rPr>
                <w:spacing w:val="-2"/>
                <w:sz w:val="24"/>
              </w:rPr>
              <w:t>6.4.6</w:t>
            </w:r>
          </w:p>
        </w:tc>
        <w:tc>
          <w:tcPr>
            <w:tcW w:w="6854" w:type="dxa"/>
          </w:tcPr>
          <w:p w14:paraId="66EAAF0D" w14:textId="77777777" w:rsidR="00D75258" w:rsidRDefault="009F0C13">
            <w:pPr>
              <w:pStyle w:val="TableParagraph"/>
              <w:ind w:left="40"/>
              <w:rPr>
                <w:sz w:val="24"/>
              </w:rPr>
            </w:pPr>
            <w:proofErr w:type="spellStart"/>
            <w:r>
              <w:rPr>
                <w:sz w:val="24"/>
              </w:rPr>
              <w:t>Ændret</w:t>
            </w:r>
            <w:proofErr w:type="spellEnd"/>
            <w:r>
              <w:rPr>
                <w:spacing w:val="-6"/>
                <w:sz w:val="24"/>
              </w:rPr>
              <w:t xml:space="preserve"> </w:t>
            </w:r>
            <w:proofErr w:type="spellStart"/>
            <w:r>
              <w:rPr>
                <w:spacing w:val="-2"/>
                <w:sz w:val="24"/>
              </w:rPr>
              <w:t>komposition</w:t>
            </w:r>
            <w:proofErr w:type="spellEnd"/>
          </w:p>
        </w:tc>
      </w:tr>
      <w:tr w:rsidR="00D75258" w14:paraId="1464C72F" w14:textId="77777777">
        <w:trPr>
          <w:trHeight w:val="287"/>
        </w:trPr>
        <w:tc>
          <w:tcPr>
            <w:tcW w:w="400" w:type="dxa"/>
          </w:tcPr>
          <w:p w14:paraId="4973CD1B" w14:textId="77777777" w:rsidR="00D75258" w:rsidRDefault="00D75258">
            <w:pPr>
              <w:pStyle w:val="TableParagraph"/>
              <w:spacing w:before="0" w:line="240" w:lineRule="auto"/>
              <w:rPr>
                <w:sz w:val="20"/>
              </w:rPr>
            </w:pPr>
          </w:p>
        </w:tc>
        <w:tc>
          <w:tcPr>
            <w:tcW w:w="840" w:type="dxa"/>
          </w:tcPr>
          <w:p w14:paraId="7A90684F" w14:textId="77777777" w:rsidR="00D75258" w:rsidRDefault="009F0C13">
            <w:pPr>
              <w:pStyle w:val="TableParagraph"/>
              <w:ind w:left="170"/>
              <w:rPr>
                <w:sz w:val="24"/>
              </w:rPr>
            </w:pPr>
            <w:r>
              <w:rPr>
                <w:spacing w:val="-2"/>
                <w:sz w:val="24"/>
              </w:rPr>
              <w:t>6.4.7</w:t>
            </w:r>
          </w:p>
        </w:tc>
        <w:tc>
          <w:tcPr>
            <w:tcW w:w="7504" w:type="dxa"/>
            <w:gridSpan w:val="2"/>
          </w:tcPr>
          <w:p w14:paraId="10FEA74C" w14:textId="77777777" w:rsidR="00D75258" w:rsidRDefault="009F0C13">
            <w:pPr>
              <w:pStyle w:val="TableParagraph"/>
              <w:ind w:left="70"/>
              <w:rPr>
                <w:sz w:val="24"/>
              </w:rPr>
            </w:pPr>
            <w:proofErr w:type="spellStart"/>
            <w:r>
              <w:rPr>
                <w:sz w:val="24"/>
              </w:rPr>
              <w:t>Ændret</w:t>
            </w:r>
            <w:proofErr w:type="spellEnd"/>
            <w:r>
              <w:rPr>
                <w:spacing w:val="-3"/>
                <w:sz w:val="24"/>
              </w:rPr>
              <w:t xml:space="preserve"> </w:t>
            </w:r>
            <w:proofErr w:type="spellStart"/>
            <w:r>
              <w:rPr>
                <w:sz w:val="24"/>
              </w:rPr>
              <w:t>opbevaringstid</w:t>
            </w:r>
            <w:proofErr w:type="spellEnd"/>
            <w:r>
              <w:rPr>
                <w:spacing w:val="-2"/>
                <w:sz w:val="24"/>
              </w:rPr>
              <w:t xml:space="preserve"> </w:t>
            </w:r>
            <w:proofErr w:type="spellStart"/>
            <w:r>
              <w:rPr>
                <w:sz w:val="24"/>
              </w:rPr>
              <w:t>eller</w:t>
            </w:r>
            <w:proofErr w:type="spellEnd"/>
            <w:r>
              <w:rPr>
                <w:spacing w:val="-1"/>
                <w:sz w:val="24"/>
              </w:rPr>
              <w:t xml:space="preserve"> </w:t>
            </w:r>
            <w:proofErr w:type="spellStart"/>
            <w:r>
              <w:rPr>
                <w:spacing w:val="-2"/>
                <w:sz w:val="24"/>
              </w:rPr>
              <w:t>opbevaringsbetingelser</w:t>
            </w:r>
            <w:proofErr w:type="spellEnd"/>
          </w:p>
        </w:tc>
      </w:tr>
      <w:tr w:rsidR="00D75258" w:rsidRPr="009C11FD" w14:paraId="7129B19E" w14:textId="77777777">
        <w:trPr>
          <w:trHeight w:val="287"/>
        </w:trPr>
        <w:tc>
          <w:tcPr>
            <w:tcW w:w="400" w:type="dxa"/>
          </w:tcPr>
          <w:p w14:paraId="793A0EDE" w14:textId="77777777" w:rsidR="00D75258" w:rsidRDefault="00D75258">
            <w:pPr>
              <w:pStyle w:val="TableParagraph"/>
              <w:spacing w:before="0" w:line="240" w:lineRule="auto"/>
              <w:rPr>
                <w:sz w:val="20"/>
              </w:rPr>
            </w:pPr>
          </w:p>
        </w:tc>
        <w:tc>
          <w:tcPr>
            <w:tcW w:w="840" w:type="dxa"/>
          </w:tcPr>
          <w:p w14:paraId="43594EB6" w14:textId="77777777" w:rsidR="00D75258" w:rsidRDefault="009F0C13">
            <w:pPr>
              <w:pStyle w:val="TableParagraph"/>
              <w:ind w:left="170"/>
              <w:rPr>
                <w:sz w:val="24"/>
              </w:rPr>
            </w:pPr>
            <w:r>
              <w:rPr>
                <w:spacing w:val="-2"/>
                <w:sz w:val="24"/>
              </w:rPr>
              <w:t>6.4.8</w:t>
            </w:r>
          </w:p>
        </w:tc>
        <w:tc>
          <w:tcPr>
            <w:tcW w:w="7504" w:type="dxa"/>
            <w:gridSpan w:val="2"/>
          </w:tcPr>
          <w:p w14:paraId="542D83E4" w14:textId="77777777" w:rsidR="00D75258" w:rsidRPr="00914012" w:rsidRDefault="009F0C13">
            <w:pPr>
              <w:pStyle w:val="TableParagraph"/>
              <w:ind w:left="70"/>
              <w:rPr>
                <w:sz w:val="24"/>
                <w:lang w:val="da-DK"/>
              </w:rPr>
            </w:pPr>
            <w:r w:rsidRPr="00914012">
              <w:rPr>
                <w:sz w:val="24"/>
                <w:lang w:val="da-DK"/>
              </w:rPr>
              <w:t>Ad</w:t>
            </w:r>
            <w:r w:rsidRPr="00914012">
              <w:rPr>
                <w:spacing w:val="-2"/>
                <w:sz w:val="24"/>
                <w:lang w:val="da-DK"/>
              </w:rPr>
              <w:t xml:space="preserve"> </w:t>
            </w:r>
            <w:r w:rsidRPr="00914012">
              <w:rPr>
                <w:sz w:val="24"/>
                <w:lang w:val="da-DK"/>
              </w:rPr>
              <w:t xml:space="preserve">hoc ompakning af </w:t>
            </w:r>
            <w:r w:rsidRPr="00914012">
              <w:rPr>
                <w:spacing w:val="-2"/>
                <w:sz w:val="24"/>
                <w:lang w:val="da-DK"/>
              </w:rPr>
              <w:t>lægemidler</w:t>
            </w:r>
          </w:p>
        </w:tc>
      </w:tr>
      <w:tr w:rsidR="00D75258" w:rsidRPr="009C11FD" w14:paraId="48C38A1A" w14:textId="77777777">
        <w:trPr>
          <w:trHeight w:val="575"/>
        </w:trPr>
        <w:tc>
          <w:tcPr>
            <w:tcW w:w="400" w:type="dxa"/>
          </w:tcPr>
          <w:p w14:paraId="678FFAE6" w14:textId="77777777" w:rsidR="00D75258" w:rsidRPr="00914012" w:rsidRDefault="00D75258">
            <w:pPr>
              <w:pStyle w:val="TableParagraph"/>
              <w:spacing w:before="0" w:line="240" w:lineRule="auto"/>
              <w:rPr>
                <w:sz w:val="24"/>
                <w:lang w:val="da-DK"/>
              </w:rPr>
            </w:pPr>
          </w:p>
        </w:tc>
        <w:tc>
          <w:tcPr>
            <w:tcW w:w="840" w:type="dxa"/>
          </w:tcPr>
          <w:p w14:paraId="1999372D" w14:textId="77777777" w:rsidR="00D75258" w:rsidRDefault="009F0C13">
            <w:pPr>
              <w:pStyle w:val="TableParagraph"/>
              <w:spacing w:line="240" w:lineRule="auto"/>
              <w:ind w:left="170"/>
              <w:rPr>
                <w:sz w:val="24"/>
              </w:rPr>
            </w:pPr>
            <w:r>
              <w:rPr>
                <w:spacing w:val="-2"/>
                <w:sz w:val="24"/>
              </w:rPr>
              <w:t>6.4.9</w:t>
            </w:r>
          </w:p>
        </w:tc>
        <w:tc>
          <w:tcPr>
            <w:tcW w:w="7504" w:type="dxa"/>
            <w:gridSpan w:val="2"/>
          </w:tcPr>
          <w:p w14:paraId="25E68939" w14:textId="77777777" w:rsidR="00D75258" w:rsidRPr="00914012" w:rsidRDefault="009F0C13">
            <w:pPr>
              <w:pStyle w:val="TableParagraph"/>
              <w:spacing w:line="240" w:lineRule="auto"/>
              <w:ind w:left="70"/>
              <w:rPr>
                <w:sz w:val="24"/>
                <w:lang w:val="da-DK"/>
              </w:rPr>
            </w:pPr>
            <w:r w:rsidRPr="00914012">
              <w:rPr>
                <w:sz w:val="24"/>
                <w:lang w:val="da-DK"/>
              </w:rPr>
              <w:t>Tilføjelse</w:t>
            </w:r>
            <w:r w:rsidRPr="00914012">
              <w:rPr>
                <w:spacing w:val="-2"/>
                <w:sz w:val="24"/>
                <w:lang w:val="da-DK"/>
              </w:rPr>
              <w:t xml:space="preserve"> </w:t>
            </w:r>
            <w:r w:rsidRPr="00914012">
              <w:rPr>
                <w:sz w:val="24"/>
                <w:lang w:val="da-DK"/>
              </w:rPr>
              <w:t>af</w:t>
            </w:r>
            <w:r w:rsidRPr="00914012">
              <w:rPr>
                <w:spacing w:val="-1"/>
                <w:sz w:val="24"/>
                <w:lang w:val="da-DK"/>
              </w:rPr>
              <w:t xml:space="preserve"> </w:t>
            </w:r>
            <w:r w:rsidRPr="00914012">
              <w:rPr>
                <w:sz w:val="24"/>
                <w:lang w:val="da-DK"/>
              </w:rPr>
              <w:t>nyt</w:t>
            </w:r>
            <w:r w:rsidRPr="00914012">
              <w:rPr>
                <w:spacing w:val="-1"/>
                <w:sz w:val="24"/>
                <w:lang w:val="da-DK"/>
              </w:rPr>
              <w:t xml:space="preserve"> </w:t>
            </w:r>
            <w:r w:rsidRPr="00914012">
              <w:rPr>
                <w:sz w:val="24"/>
                <w:lang w:val="da-DK"/>
              </w:rPr>
              <w:t>fremstillingssted</w:t>
            </w:r>
            <w:r w:rsidRPr="00914012">
              <w:rPr>
                <w:spacing w:val="-1"/>
                <w:sz w:val="24"/>
                <w:lang w:val="da-DK"/>
              </w:rPr>
              <w:t xml:space="preserve"> </w:t>
            </w:r>
            <w:r w:rsidRPr="00914012">
              <w:rPr>
                <w:sz w:val="24"/>
                <w:lang w:val="da-DK"/>
              </w:rPr>
              <w:t>uden</w:t>
            </w:r>
            <w:r w:rsidRPr="00914012">
              <w:rPr>
                <w:spacing w:val="-1"/>
                <w:sz w:val="24"/>
                <w:lang w:val="da-DK"/>
              </w:rPr>
              <w:t xml:space="preserve"> </w:t>
            </w:r>
            <w:r w:rsidRPr="00914012">
              <w:rPr>
                <w:sz w:val="24"/>
                <w:lang w:val="da-DK"/>
              </w:rPr>
              <w:t>for</w:t>
            </w:r>
            <w:r w:rsidRPr="00914012">
              <w:rPr>
                <w:spacing w:val="-1"/>
                <w:sz w:val="24"/>
                <w:lang w:val="da-DK"/>
              </w:rPr>
              <w:t xml:space="preserve"> </w:t>
            </w:r>
            <w:r w:rsidRPr="00914012">
              <w:rPr>
                <w:sz w:val="24"/>
                <w:lang w:val="da-DK"/>
              </w:rPr>
              <w:t>EU/EØS-området</w:t>
            </w:r>
            <w:r w:rsidRPr="00914012">
              <w:rPr>
                <w:spacing w:val="-1"/>
                <w:sz w:val="24"/>
                <w:lang w:val="da-DK"/>
              </w:rPr>
              <w:t xml:space="preserve"> </w:t>
            </w:r>
            <w:r w:rsidRPr="00914012">
              <w:rPr>
                <w:sz w:val="24"/>
                <w:lang w:val="da-DK"/>
              </w:rPr>
              <w:t>for</w:t>
            </w:r>
            <w:r w:rsidRPr="00914012">
              <w:rPr>
                <w:spacing w:val="-1"/>
                <w:sz w:val="24"/>
                <w:lang w:val="da-DK"/>
              </w:rPr>
              <w:t xml:space="preserve"> </w:t>
            </w:r>
            <w:r w:rsidRPr="00914012">
              <w:rPr>
                <w:spacing w:val="-2"/>
                <w:sz w:val="24"/>
                <w:lang w:val="da-DK"/>
              </w:rPr>
              <w:t>lægemiddel</w:t>
            </w:r>
          </w:p>
          <w:p w14:paraId="182B1B50" w14:textId="77777777" w:rsidR="00D75258" w:rsidRPr="00914012" w:rsidRDefault="009F0C13">
            <w:pPr>
              <w:pStyle w:val="TableParagraph"/>
              <w:spacing w:before="12"/>
              <w:ind w:left="70"/>
              <w:rPr>
                <w:sz w:val="24"/>
                <w:lang w:val="da-DK"/>
              </w:rPr>
            </w:pPr>
            <w:r w:rsidRPr="00914012">
              <w:rPr>
                <w:sz w:val="24"/>
                <w:lang w:val="da-DK"/>
              </w:rPr>
              <w:t xml:space="preserve">godkendt efter den rent nationale </w:t>
            </w:r>
            <w:r w:rsidRPr="00914012">
              <w:rPr>
                <w:spacing w:val="-2"/>
                <w:sz w:val="24"/>
                <w:lang w:val="da-DK"/>
              </w:rPr>
              <w:t>procedure</w:t>
            </w:r>
          </w:p>
        </w:tc>
      </w:tr>
      <w:tr w:rsidR="00D75258" w14:paraId="7D169363" w14:textId="77777777">
        <w:trPr>
          <w:trHeight w:val="287"/>
        </w:trPr>
        <w:tc>
          <w:tcPr>
            <w:tcW w:w="400" w:type="dxa"/>
          </w:tcPr>
          <w:p w14:paraId="1095F093" w14:textId="77777777" w:rsidR="00D75258" w:rsidRPr="008E1704" w:rsidRDefault="00D75258">
            <w:pPr>
              <w:pStyle w:val="TableParagraph"/>
              <w:spacing w:before="0" w:line="240" w:lineRule="auto"/>
              <w:rPr>
                <w:sz w:val="20"/>
                <w:lang w:val="da-DK"/>
              </w:rPr>
            </w:pPr>
          </w:p>
        </w:tc>
        <w:tc>
          <w:tcPr>
            <w:tcW w:w="840" w:type="dxa"/>
          </w:tcPr>
          <w:p w14:paraId="633AE4CF" w14:textId="77777777" w:rsidR="00D75258" w:rsidRDefault="009F0C13">
            <w:pPr>
              <w:pStyle w:val="TableParagraph"/>
              <w:ind w:left="170"/>
              <w:rPr>
                <w:sz w:val="24"/>
              </w:rPr>
            </w:pPr>
            <w:r>
              <w:rPr>
                <w:spacing w:val="-2"/>
                <w:sz w:val="24"/>
              </w:rPr>
              <w:t>6.4.10</w:t>
            </w:r>
          </w:p>
        </w:tc>
        <w:tc>
          <w:tcPr>
            <w:tcW w:w="7504" w:type="dxa"/>
            <w:gridSpan w:val="2"/>
          </w:tcPr>
          <w:p w14:paraId="6568B5E2" w14:textId="77777777" w:rsidR="00D75258" w:rsidRDefault="009F0C13">
            <w:pPr>
              <w:pStyle w:val="TableParagraph"/>
              <w:ind w:left="70"/>
              <w:rPr>
                <w:sz w:val="24"/>
              </w:rPr>
            </w:pPr>
            <w:proofErr w:type="spellStart"/>
            <w:r>
              <w:rPr>
                <w:spacing w:val="-2"/>
                <w:sz w:val="24"/>
              </w:rPr>
              <w:t>Dosisdispensering</w:t>
            </w:r>
            <w:proofErr w:type="spellEnd"/>
          </w:p>
        </w:tc>
      </w:tr>
      <w:tr w:rsidR="00D75258" w14:paraId="0B05659A" w14:textId="77777777">
        <w:trPr>
          <w:trHeight w:val="287"/>
        </w:trPr>
        <w:tc>
          <w:tcPr>
            <w:tcW w:w="400" w:type="dxa"/>
          </w:tcPr>
          <w:p w14:paraId="66213992" w14:textId="77777777" w:rsidR="00D75258" w:rsidRDefault="00D75258">
            <w:pPr>
              <w:pStyle w:val="TableParagraph"/>
              <w:spacing w:before="0" w:line="240" w:lineRule="auto"/>
              <w:rPr>
                <w:sz w:val="20"/>
              </w:rPr>
            </w:pPr>
          </w:p>
        </w:tc>
        <w:tc>
          <w:tcPr>
            <w:tcW w:w="840" w:type="dxa"/>
          </w:tcPr>
          <w:p w14:paraId="23AA7294" w14:textId="77777777" w:rsidR="00D75258" w:rsidRDefault="009F0C13">
            <w:pPr>
              <w:pStyle w:val="TableParagraph"/>
              <w:ind w:left="170"/>
              <w:rPr>
                <w:sz w:val="24"/>
              </w:rPr>
            </w:pPr>
            <w:r>
              <w:rPr>
                <w:spacing w:val="-2"/>
                <w:sz w:val="24"/>
              </w:rPr>
              <w:t>6.4.11</w:t>
            </w:r>
          </w:p>
        </w:tc>
        <w:tc>
          <w:tcPr>
            <w:tcW w:w="7504" w:type="dxa"/>
            <w:gridSpan w:val="2"/>
          </w:tcPr>
          <w:p w14:paraId="5CFA57C1" w14:textId="77777777" w:rsidR="00D75258" w:rsidRDefault="009F0C13">
            <w:pPr>
              <w:pStyle w:val="TableParagraph"/>
              <w:ind w:left="70"/>
              <w:rPr>
                <w:sz w:val="24"/>
              </w:rPr>
            </w:pPr>
            <w:proofErr w:type="spellStart"/>
            <w:r>
              <w:rPr>
                <w:sz w:val="24"/>
              </w:rPr>
              <w:t>Ændring</w:t>
            </w:r>
            <w:proofErr w:type="spellEnd"/>
            <w:r>
              <w:rPr>
                <w:spacing w:val="-4"/>
                <w:sz w:val="24"/>
              </w:rPr>
              <w:t xml:space="preserve"> </w:t>
            </w:r>
            <w:r>
              <w:rPr>
                <w:sz w:val="24"/>
              </w:rPr>
              <w:t>af</w:t>
            </w:r>
            <w:r>
              <w:rPr>
                <w:spacing w:val="-3"/>
                <w:sz w:val="24"/>
              </w:rPr>
              <w:t xml:space="preserve"> </w:t>
            </w:r>
            <w:proofErr w:type="spellStart"/>
            <w:r>
              <w:rPr>
                <w:spacing w:val="-2"/>
                <w:sz w:val="24"/>
              </w:rPr>
              <w:t>udleveringsbestemmelse</w:t>
            </w:r>
            <w:proofErr w:type="spellEnd"/>
          </w:p>
        </w:tc>
      </w:tr>
      <w:tr w:rsidR="00D75258" w14:paraId="67261B18" w14:textId="77777777">
        <w:trPr>
          <w:trHeight w:val="287"/>
        </w:trPr>
        <w:tc>
          <w:tcPr>
            <w:tcW w:w="400" w:type="dxa"/>
          </w:tcPr>
          <w:p w14:paraId="69177A4B" w14:textId="77777777" w:rsidR="00D75258" w:rsidRDefault="009F0C13">
            <w:pPr>
              <w:pStyle w:val="TableParagraph"/>
              <w:ind w:left="50"/>
              <w:rPr>
                <w:sz w:val="24"/>
              </w:rPr>
            </w:pPr>
            <w:r>
              <w:rPr>
                <w:spacing w:val="-5"/>
                <w:sz w:val="24"/>
              </w:rPr>
              <w:t>7.</w:t>
            </w:r>
          </w:p>
        </w:tc>
        <w:tc>
          <w:tcPr>
            <w:tcW w:w="840" w:type="dxa"/>
          </w:tcPr>
          <w:p w14:paraId="44BB75AC" w14:textId="77777777" w:rsidR="00D75258" w:rsidRDefault="009F0C13">
            <w:pPr>
              <w:pStyle w:val="TableParagraph"/>
              <w:ind w:left="170"/>
              <w:rPr>
                <w:sz w:val="24"/>
              </w:rPr>
            </w:pPr>
            <w:proofErr w:type="spellStart"/>
            <w:r>
              <w:rPr>
                <w:spacing w:val="-2"/>
                <w:sz w:val="24"/>
              </w:rPr>
              <w:t>Gebyr</w:t>
            </w:r>
            <w:proofErr w:type="spellEnd"/>
          </w:p>
        </w:tc>
        <w:tc>
          <w:tcPr>
            <w:tcW w:w="650" w:type="dxa"/>
          </w:tcPr>
          <w:p w14:paraId="669E2CEF" w14:textId="77777777" w:rsidR="00D75258" w:rsidRDefault="00D75258">
            <w:pPr>
              <w:pStyle w:val="TableParagraph"/>
              <w:spacing w:before="0" w:line="240" w:lineRule="auto"/>
              <w:rPr>
                <w:sz w:val="20"/>
              </w:rPr>
            </w:pPr>
          </w:p>
        </w:tc>
        <w:tc>
          <w:tcPr>
            <w:tcW w:w="6854" w:type="dxa"/>
          </w:tcPr>
          <w:p w14:paraId="5D2ECAC7" w14:textId="77777777" w:rsidR="00D75258" w:rsidRDefault="00D75258">
            <w:pPr>
              <w:pStyle w:val="TableParagraph"/>
              <w:spacing w:before="0" w:line="240" w:lineRule="auto"/>
              <w:rPr>
                <w:sz w:val="20"/>
              </w:rPr>
            </w:pPr>
          </w:p>
        </w:tc>
      </w:tr>
      <w:tr w:rsidR="00D75258" w14:paraId="0D8E4559" w14:textId="77777777">
        <w:trPr>
          <w:trHeight w:val="287"/>
        </w:trPr>
        <w:tc>
          <w:tcPr>
            <w:tcW w:w="400" w:type="dxa"/>
          </w:tcPr>
          <w:p w14:paraId="3BEA49A7" w14:textId="77777777" w:rsidR="00D75258" w:rsidRDefault="009F0C13">
            <w:pPr>
              <w:pStyle w:val="TableParagraph"/>
              <w:ind w:left="50"/>
              <w:rPr>
                <w:sz w:val="24"/>
              </w:rPr>
            </w:pPr>
            <w:r>
              <w:rPr>
                <w:spacing w:val="-5"/>
                <w:sz w:val="24"/>
              </w:rPr>
              <w:t>8.</w:t>
            </w:r>
          </w:p>
        </w:tc>
        <w:tc>
          <w:tcPr>
            <w:tcW w:w="8344" w:type="dxa"/>
            <w:gridSpan w:val="3"/>
          </w:tcPr>
          <w:p w14:paraId="26184EA8" w14:textId="77777777" w:rsidR="00D75258" w:rsidRDefault="009F0C13">
            <w:pPr>
              <w:pStyle w:val="TableParagraph"/>
              <w:ind w:left="170"/>
              <w:rPr>
                <w:sz w:val="24"/>
              </w:rPr>
            </w:pPr>
            <w:proofErr w:type="spellStart"/>
            <w:r>
              <w:rPr>
                <w:sz w:val="24"/>
              </w:rPr>
              <w:t>Afløsning</w:t>
            </w:r>
            <w:proofErr w:type="spellEnd"/>
            <w:r>
              <w:rPr>
                <w:spacing w:val="-4"/>
                <w:sz w:val="24"/>
              </w:rPr>
              <w:t xml:space="preserve"> </w:t>
            </w:r>
            <w:r>
              <w:rPr>
                <w:sz w:val="24"/>
              </w:rPr>
              <w:t>af</w:t>
            </w:r>
            <w:r>
              <w:rPr>
                <w:spacing w:val="-3"/>
                <w:sz w:val="24"/>
              </w:rPr>
              <w:t xml:space="preserve"> </w:t>
            </w:r>
            <w:proofErr w:type="spellStart"/>
            <w:r>
              <w:rPr>
                <w:sz w:val="24"/>
              </w:rPr>
              <w:t>tidligere</w:t>
            </w:r>
            <w:proofErr w:type="spellEnd"/>
            <w:r>
              <w:rPr>
                <w:spacing w:val="-2"/>
                <w:sz w:val="24"/>
              </w:rPr>
              <w:t xml:space="preserve"> </w:t>
            </w:r>
            <w:proofErr w:type="spellStart"/>
            <w:r>
              <w:rPr>
                <w:spacing w:val="-2"/>
                <w:sz w:val="24"/>
              </w:rPr>
              <w:t>vejledning</w:t>
            </w:r>
            <w:proofErr w:type="spellEnd"/>
          </w:p>
        </w:tc>
      </w:tr>
      <w:tr w:rsidR="00D75258" w14:paraId="782F394B" w14:textId="77777777">
        <w:trPr>
          <w:trHeight w:val="276"/>
        </w:trPr>
        <w:tc>
          <w:tcPr>
            <w:tcW w:w="8744" w:type="dxa"/>
            <w:gridSpan w:val="4"/>
          </w:tcPr>
          <w:p w14:paraId="2607114B" w14:textId="77777777" w:rsidR="00D75258" w:rsidRDefault="009F0C13">
            <w:pPr>
              <w:pStyle w:val="TableParagraph"/>
              <w:spacing w:line="256" w:lineRule="exact"/>
              <w:ind w:left="50"/>
              <w:rPr>
                <w:sz w:val="24"/>
              </w:rPr>
            </w:pPr>
            <w:r>
              <w:rPr>
                <w:sz w:val="24"/>
              </w:rPr>
              <w:t xml:space="preserve">Bilag </w:t>
            </w:r>
            <w:r>
              <w:rPr>
                <w:spacing w:val="-10"/>
                <w:sz w:val="24"/>
              </w:rPr>
              <w:t>1</w:t>
            </w:r>
          </w:p>
        </w:tc>
      </w:tr>
    </w:tbl>
    <w:p w14:paraId="46B5E449" w14:textId="77777777" w:rsidR="00D75258" w:rsidRDefault="00D75258">
      <w:pPr>
        <w:pStyle w:val="Brdtekst"/>
        <w:spacing w:before="9"/>
        <w:ind w:left="0" w:firstLine="0"/>
        <w:jc w:val="left"/>
        <w:rPr>
          <w:sz w:val="25"/>
        </w:rPr>
      </w:pPr>
    </w:p>
    <w:p w14:paraId="4B03B00B" w14:textId="77777777" w:rsidR="00D75258" w:rsidRDefault="009F0C13">
      <w:pPr>
        <w:pStyle w:val="Overskrift1"/>
        <w:numPr>
          <w:ilvl w:val="0"/>
          <w:numId w:val="5"/>
        </w:numPr>
        <w:tabs>
          <w:tab w:val="left" w:pos="391"/>
        </w:tabs>
        <w:spacing w:before="90"/>
        <w:ind w:hanging="241"/>
      </w:pPr>
      <w:proofErr w:type="spellStart"/>
      <w:r>
        <w:rPr>
          <w:spacing w:val="-2"/>
        </w:rPr>
        <w:t>Indledning</w:t>
      </w:r>
      <w:proofErr w:type="spellEnd"/>
    </w:p>
    <w:p w14:paraId="67856292" w14:textId="77777777" w:rsidR="00D75258" w:rsidRPr="00914012" w:rsidRDefault="009F0C13">
      <w:pPr>
        <w:pStyle w:val="Brdtekst"/>
        <w:spacing w:before="72" w:line="249" w:lineRule="auto"/>
        <w:ind w:right="104"/>
        <w:rPr>
          <w:lang w:val="da-DK"/>
        </w:rPr>
      </w:pPr>
      <w:r w:rsidRPr="00914012">
        <w:rPr>
          <w:lang w:val="da-DK"/>
        </w:rPr>
        <w:t>Denne vejledning omfatter variationer af markedsføringstilladelser til lægemidler til mennesker (også kaldet ”humanmedicinske lægemidler”).</w:t>
      </w:r>
    </w:p>
    <w:p w14:paraId="03236D4F" w14:textId="77777777" w:rsidR="00D75258" w:rsidRPr="00914012" w:rsidRDefault="009F0C13">
      <w:pPr>
        <w:pStyle w:val="Brdtekst"/>
        <w:spacing w:line="249" w:lineRule="auto"/>
        <w:ind w:right="105"/>
        <w:rPr>
          <w:lang w:val="da-DK"/>
        </w:rPr>
      </w:pPr>
      <w:r w:rsidRPr="00914012">
        <w:rPr>
          <w:lang w:val="da-DK"/>
        </w:rPr>
        <w:t>Ved variationer forstås enhver ændring af betingelserne i en tilladelse til at markedsføre et humanmedi</w:t>
      </w:r>
      <w:del w:id="31" w:author="Stine Grøndal Skifte" w:date="2025-06-26T08:20:00Z">
        <w:r w:rsidRPr="00914012" w:rsidDel="00914012">
          <w:rPr>
            <w:lang w:val="da-DK"/>
          </w:rPr>
          <w:delText xml:space="preserve">- </w:delText>
        </w:r>
      </w:del>
      <w:r w:rsidRPr="00914012">
        <w:rPr>
          <w:lang w:val="da-DK"/>
        </w:rPr>
        <w:t xml:space="preserve">cinsk lægemiddel samt enhver ændring i produktresuméet og de dokumenter, der ligger til grund for en </w:t>
      </w:r>
      <w:r w:rsidRPr="00914012">
        <w:rPr>
          <w:spacing w:val="-2"/>
          <w:lang w:val="da-DK"/>
        </w:rPr>
        <w:t>markedsføringstilladelse.</w:t>
      </w:r>
    </w:p>
    <w:p w14:paraId="01252341" w14:textId="77777777" w:rsidR="00D75258" w:rsidRPr="00914012" w:rsidRDefault="00D75258">
      <w:pPr>
        <w:spacing w:line="249" w:lineRule="auto"/>
        <w:rPr>
          <w:lang w:val="da-DK"/>
        </w:rPr>
        <w:sectPr w:rsidR="00D75258" w:rsidRPr="00914012">
          <w:footerReference w:type="default" r:id="rId8"/>
          <w:pgSz w:w="11910" w:h="16840"/>
          <w:pgMar w:top="1160" w:right="740" w:bottom="840" w:left="700" w:header="0" w:footer="652" w:gutter="0"/>
          <w:pgNumType w:start="1"/>
          <w:cols w:space="708"/>
        </w:sectPr>
      </w:pPr>
    </w:p>
    <w:p w14:paraId="08C626E5" w14:textId="77777777" w:rsidR="00D75258" w:rsidRPr="00914012" w:rsidRDefault="009F0C13">
      <w:pPr>
        <w:pStyle w:val="Brdtekst"/>
        <w:spacing w:before="67" w:line="249" w:lineRule="auto"/>
        <w:ind w:right="104"/>
        <w:rPr>
          <w:lang w:val="da-DK"/>
        </w:rPr>
      </w:pPr>
      <w:r w:rsidRPr="00914012">
        <w:rPr>
          <w:lang w:val="da-DK"/>
        </w:rPr>
        <w:lastRenderedPageBreak/>
        <w:t xml:space="preserve">Ifølge lægemiddellovens § 26, stk. 1, skal indehaveren af en markedsføringstilladelse (herefter kaldet ”MAH”) ansøge om godkendelse af en variation i overensstemmelse med Europa-Kommissionens varia- </w:t>
      </w:r>
      <w:proofErr w:type="spellStart"/>
      <w:r w:rsidRPr="00914012">
        <w:rPr>
          <w:lang w:val="da-DK"/>
        </w:rPr>
        <w:t>tionsforordning</w:t>
      </w:r>
      <w:proofErr w:type="spellEnd"/>
      <w:r w:rsidRPr="00914012">
        <w:rPr>
          <w:spacing w:val="-4"/>
          <w:lang w:val="da-DK"/>
        </w:rPr>
        <w:t xml:space="preserve"> </w:t>
      </w:r>
      <w:r w:rsidRPr="00914012">
        <w:rPr>
          <w:lang w:val="da-DK"/>
        </w:rPr>
        <w:t>(EF)</w:t>
      </w:r>
      <w:r w:rsidRPr="00914012">
        <w:rPr>
          <w:spacing w:val="-4"/>
          <w:lang w:val="da-DK"/>
        </w:rPr>
        <w:t xml:space="preserve"> </w:t>
      </w:r>
      <w:r w:rsidRPr="00914012">
        <w:rPr>
          <w:lang w:val="da-DK"/>
        </w:rPr>
        <w:t>nr.</w:t>
      </w:r>
      <w:r w:rsidRPr="00914012">
        <w:rPr>
          <w:spacing w:val="-4"/>
          <w:lang w:val="da-DK"/>
        </w:rPr>
        <w:t xml:space="preserve"> </w:t>
      </w:r>
      <w:r w:rsidRPr="00914012">
        <w:rPr>
          <w:lang w:val="da-DK"/>
        </w:rPr>
        <w:t>1234/2008</w:t>
      </w:r>
      <w:r w:rsidRPr="00914012">
        <w:rPr>
          <w:spacing w:val="-4"/>
          <w:lang w:val="da-DK"/>
        </w:rPr>
        <w:t xml:space="preserve"> </w:t>
      </w:r>
      <w:r w:rsidRPr="00914012">
        <w:rPr>
          <w:lang w:val="da-DK"/>
        </w:rPr>
        <w:t>med</w:t>
      </w:r>
      <w:r w:rsidRPr="00914012">
        <w:rPr>
          <w:spacing w:val="-4"/>
          <w:lang w:val="da-DK"/>
        </w:rPr>
        <w:t xml:space="preserve"> </w:t>
      </w:r>
      <w:r w:rsidRPr="00914012">
        <w:rPr>
          <w:lang w:val="da-DK"/>
        </w:rPr>
        <w:t>senere</w:t>
      </w:r>
      <w:r w:rsidRPr="00914012">
        <w:rPr>
          <w:spacing w:val="-5"/>
          <w:lang w:val="da-DK"/>
        </w:rPr>
        <w:t xml:space="preserve"> </w:t>
      </w:r>
      <w:r w:rsidRPr="00914012">
        <w:rPr>
          <w:lang w:val="da-DK"/>
        </w:rPr>
        <w:t>ændringer</w:t>
      </w:r>
      <w:r w:rsidRPr="00914012">
        <w:rPr>
          <w:spacing w:val="-4"/>
          <w:lang w:val="da-DK"/>
        </w:rPr>
        <w:t xml:space="preserve"> </w:t>
      </w:r>
      <w:r w:rsidRPr="00914012">
        <w:rPr>
          <w:lang w:val="da-DK"/>
        </w:rPr>
        <w:t>for</w:t>
      </w:r>
      <w:r w:rsidRPr="00914012">
        <w:rPr>
          <w:spacing w:val="-4"/>
          <w:lang w:val="da-DK"/>
        </w:rPr>
        <w:t xml:space="preserve"> </w:t>
      </w:r>
      <w:r w:rsidRPr="00914012">
        <w:rPr>
          <w:lang w:val="da-DK"/>
        </w:rPr>
        <w:t>humanmedicinske</w:t>
      </w:r>
      <w:r w:rsidRPr="00914012">
        <w:rPr>
          <w:spacing w:val="-4"/>
          <w:lang w:val="da-DK"/>
        </w:rPr>
        <w:t xml:space="preserve"> </w:t>
      </w:r>
      <w:r w:rsidRPr="00914012">
        <w:rPr>
          <w:lang w:val="da-DK"/>
        </w:rPr>
        <w:t>lægemidler</w:t>
      </w:r>
      <w:r w:rsidRPr="00914012">
        <w:rPr>
          <w:spacing w:val="-4"/>
          <w:lang w:val="da-DK"/>
        </w:rPr>
        <w:t xml:space="preserve"> </w:t>
      </w:r>
      <w:r w:rsidRPr="00914012">
        <w:rPr>
          <w:lang w:val="da-DK"/>
        </w:rPr>
        <w:t>og</w:t>
      </w:r>
      <w:r w:rsidRPr="00914012">
        <w:rPr>
          <w:spacing w:val="-4"/>
          <w:lang w:val="da-DK"/>
        </w:rPr>
        <w:t xml:space="preserve"> </w:t>
      </w:r>
      <w:r w:rsidRPr="00914012">
        <w:rPr>
          <w:lang w:val="da-DK"/>
        </w:rPr>
        <w:t>veterinær- lægemidler (herefter kaldet ”variationsforordningen”).</w:t>
      </w:r>
    </w:p>
    <w:p w14:paraId="34CEE518" w14:textId="77777777" w:rsidR="00D75258" w:rsidRPr="00914012" w:rsidRDefault="009F0C13">
      <w:pPr>
        <w:pStyle w:val="Brdtekst"/>
        <w:spacing w:before="64" w:line="249" w:lineRule="auto"/>
        <w:ind w:right="104" w:firstLine="169"/>
        <w:rPr>
          <w:lang w:val="da-DK"/>
        </w:rPr>
      </w:pPr>
      <w:r w:rsidRPr="00914012">
        <w:rPr>
          <w:lang w:val="da-DK"/>
        </w:rPr>
        <w:t>Vejledningen orienterer overordnet om reglerne for ændring af en markedsføringstilladelse samt giver praktiske anvisninger for særlige situationer.</w:t>
      </w:r>
    </w:p>
    <w:p w14:paraId="0037A27F" w14:textId="77777777" w:rsidR="00D75258" w:rsidRPr="00914012" w:rsidRDefault="009F0C13">
      <w:pPr>
        <w:pStyle w:val="Brdtekst"/>
        <w:spacing w:line="249" w:lineRule="auto"/>
        <w:ind w:right="103"/>
        <w:rPr>
          <w:lang w:val="da-DK"/>
        </w:rPr>
      </w:pPr>
      <w:r w:rsidRPr="00914012">
        <w:rPr>
          <w:lang w:val="da-DK"/>
        </w:rPr>
        <w:t>I forhold til variationer skal ”den samme MAH” forstås som ansøgere, der tilhører samme modersel</w:t>
      </w:r>
      <w:del w:id="33" w:author="Stine Grøndal Skifte" w:date="2025-06-26T08:15:00Z">
        <w:r w:rsidRPr="00914012" w:rsidDel="00914012">
          <w:rPr>
            <w:lang w:val="da-DK"/>
          </w:rPr>
          <w:delText xml:space="preserve">- </w:delText>
        </w:r>
      </w:del>
      <w:r w:rsidRPr="00914012">
        <w:rPr>
          <w:lang w:val="da-DK"/>
        </w:rPr>
        <w:t>skab eller gruppe af selskaber, og ansøgere, der har indgået aftaler om eller udøver samordnet praksis vedrørende markedsføring af det relevante lægemiddel. Betegnelsen ”samme markedsføringstilladelse” omfatter alle former og styrker af et givent lægemiddel, dvs. et D. Sp.nr. (Dansk specialitetsnummer).</w:t>
      </w:r>
    </w:p>
    <w:p w14:paraId="7161807B" w14:textId="77777777" w:rsidR="00D75258" w:rsidRDefault="009F0C13">
      <w:pPr>
        <w:pStyle w:val="Overskrift1"/>
        <w:numPr>
          <w:ilvl w:val="1"/>
          <w:numId w:val="5"/>
        </w:numPr>
        <w:tabs>
          <w:tab w:val="left" w:pos="511"/>
        </w:tabs>
        <w:spacing w:before="184"/>
        <w:ind w:hanging="361"/>
      </w:pPr>
      <w:proofErr w:type="spellStart"/>
      <w:r>
        <w:t>Kort</w:t>
      </w:r>
      <w:proofErr w:type="spellEnd"/>
      <w:r>
        <w:rPr>
          <w:spacing w:val="-2"/>
        </w:rPr>
        <w:t xml:space="preserve"> </w:t>
      </w:r>
      <w:r>
        <w:t>om</w:t>
      </w:r>
      <w:r>
        <w:rPr>
          <w:spacing w:val="-1"/>
        </w:rPr>
        <w:t xml:space="preserve"> </w:t>
      </w:r>
      <w:proofErr w:type="spellStart"/>
      <w:r>
        <w:t>reglerne</w:t>
      </w:r>
      <w:proofErr w:type="spellEnd"/>
      <w:r>
        <w:rPr>
          <w:spacing w:val="-1"/>
        </w:rPr>
        <w:t xml:space="preserve"> </w:t>
      </w:r>
      <w:r>
        <w:t>for</w:t>
      </w:r>
      <w:r>
        <w:rPr>
          <w:spacing w:val="-1"/>
        </w:rPr>
        <w:t xml:space="preserve"> </w:t>
      </w:r>
      <w:proofErr w:type="spellStart"/>
      <w:r>
        <w:rPr>
          <w:spacing w:val="-2"/>
        </w:rPr>
        <w:t>variationer</w:t>
      </w:r>
      <w:proofErr w:type="spellEnd"/>
    </w:p>
    <w:p w14:paraId="448ADE2E" w14:textId="77777777" w:rsidR="00D75258" w:rsidRPr="00914012" w:rsidRDefault="009F0C13">
      <w:pPr>
        <w:pStyle w:val="Brdtekst"/>
        <w:spacing w:before="72"/>
        <w:ind w:left="320" w:firstLine="0"/>
        <w:rPr>
          <w:lang w:val="da-DK"/>
        </w:rPr>
      </w:pPr>
      <w:r w:rsidRPr="00914012">
        <w:rPr>
          <w:lang w:val="da-DK"/>
        </w:rPr>
        <w:t>Variationsforordningen</w:t>
      </w:r>
      <w:r w:rsidRPr="00914012">
        <w:rPr>
          <w:spacing w:val="-7"/>
          <w:lang w:val="da-DK"/>
        </w:rPr>
        <w:t xml:space="preserve"> </w:t>
      </w:r>
      <w:r w:rsidRPr="00914012">
        <w:rPr>
          <w:lang w:val="da-DK"/>
        </w:rPr>
        <w:t>fastlægger</w:t>
      </w:r>
      <w:r w:rsidRPr="00914012">
        <w:rPr>
          <w:spacing w:val="-4"/>
          <w:lang w:val="da-DK"/>
        </w:rPr>
        <w:t xml:space="preserve"> </w:t>
      </w:r>
      <w:r w:rsidRPr="00914012">
        <w:rPr>
          <w:lang w:val="da-DK"/>
        </w:rPr>
        <w:t>regler</w:t>
      </w:r>
      <w:r w:rsidRPr="00914012">
        <w:rPr>
          <w:spacing w:val="-5"/>
          <w:lang w:val="da-DK"/>
        </w:rPr>
        <w:t xml:space="preserve"> </w:t>
      </w:r>
      <w:r w:rsidRPr="00914012">
        <w:rPr>
          <w:lang w:val="da-DK"/>
        </w:rPr>
        <w:t>for</w:t>
      </w:r>
      <w:r w:rsidRPr="00914012">
        <w:rPr>
          <w:spacing w:val="-4"/>
          <w:lang w:val="da-DK"/>
        </w:rPr>
        <w:t xml:space="preserve"> </w:t>
      </w:r>
      <w:r w:rsidRPr="00914012">
        <w:rPr>
          <w:lang w:val="da-DK"/>
        </w:rPr>
        <w:t>behandling</w:t>
      </w:r>
      <w:r w:rsidRPr="00914012">
        <w:rPr>
          <w:spacing w:val="-5"/>
          <w:lang w:val="da-DK"/>
        </w:rPr>
        <w:t xml:space="preserve"> </w:t>
      </w:r>
      <w:r w:rsidRPr="00914012">
        <w:rPr>
          <w:lang w:val="da-DK"/>
        </w:rPr>
        <w:t>af</w:t>
      </w:r>
      <w:r w:rsidRPr="00914012">
        <w:rPr>
          <w:spacing w:val="-4"/>
          <w:lang w:val="da-DK"/>
        </w:rPr>
        <w:t xml:space="preserve"> </w:t>
      </w:r>
      <w:r w:rsidRPr="00914012">
        <w:rPr>
          <w:spacing w:val="-2"/>
          <w:lang w:val="da-DK"/>
        </w:rPr>
        <w:t>variationer.</w:t>
      </w:r>
    </w:p>
    <w:p w14:paraId="1E7A575D" w14:textId="77777777" w:rsidR="00D75258" w:rsidRPr="00914012" w:rsidRDefault="009F0C13">
      <w:pPr>
        <w:pStyle w:val="Brdtekst"/>
        <w:spacing w:before="72" w:line="249" w:lineRule="auto"/>
        <w:ind w:right="103"/>
        <w:rPr>
          <w:lang w:val="da-DK"/>
        </w:rPr>
      </w:pPr>
      <w:r w:rsidRPr="00914012">
        <w:rPr>
          <w:lang w:val="da-DK"/>
        </w:rPr>
        <w:t xml:space="preserve">Variationsforordningen er suppleret af Europa-Kommissionens ”Retningslinjer for de forskellige kate- </w:t>
      </w:r>
      <w:proofErr w:type="spellStart"/>
      <w:r w:rsidRPr="00914012">
        <w:rPr>
          <w:lang w:val="da-DK"/>
        </w:rPr>
        <w:t>gorier</w:t>
      </w:r>
      <w:proofErr w:type="spellEnd"/>
      <w:r w:rsidRPr="00914012">
        <w:rPr>
          <w:lang w:val="da-DK"/>
        </w:rPr>
        <w:t xml:space="preserve"> af ændringer samt retningslinjer for anvendelsen af procedurerne i kapitel II, </w:t>
      </w:r>
      <w:proofErr w:type="spellStart"/>
      <w:r w:rsidRPr="00914012">
        <w:rPr>
          <w:lang w:val="da-DK"/>
        </w:rPr>
        <w:t>IIa</w:t>
      </w:r>
      <w:proofErr w:type="spellEnd"/>
      <w:r w:rsidRPr="00914012">
        <w:rPr>
          <w:lang w:val="da-DK"/>
        </w:rPr>
        <w:t>, III og IV i Kommissionens forordning (EF) nr. 1234/2008 af 24. november 2008 om behandling af ændringer af betingelserne</w:t>
      </w:r>
      <w:r w:rsidRPr="00914012">
        <w:rPr>
          <w:spacing w:val="-1"/>
          <w:lang w:val="da-DK"/>
        </w:rPr>
        <w:t xml:space="preserve"> </w:t>
      </w:r>
      <w:r w:rsidRPr="00914012">
        <w:rPr>
          <w:lang w:val="da-DK"/>
        </w:rPr>
        <w:t>i</w:t>
      </w:r>
      <w:r w:rsidRPr="00914012">
        <w:rPr>
          <w:spacing w:val="-1"/>
          <w:lang w:val="da-DK"/>
        </w:rPr>
        <w:t xml:space="preserve"> </w:t>
      </w:r>
      <w:r w:rsidRPr="00914012">
        <w:rPr>
          <w:lang w:val="da-DK"/>
        </w:rPr>
        <w:t>markedsføringstilladelser</w:t>
      </w:r>
      <w:r w:rsidRPr="00914012">
        <w:rPr>
          <w:spacing w:val="-1"/>
          <w:lang w:val="da-DK"/>
        </w:rPr>
        <w:t xml:space="preserve"> </w:t>
      </w:r>
      <w:r w:rsidRPr="00914012">
        <w:rPr>
          <w:lang w:val="da-DK"/>
        </w:rPr>
        <w:t>for</w:t>
      </w:r>
      <w:r w:rsidRPr="00914012">
        <w:rPr>
          <w:spacing w:val="-1"/>
          <w:lang w:val="da-DK"/>
        </w:rPr>
        <w:t xml:space="preserve"> </w:t>
      </w:r>
      <w:r w:rsidRPr="00914012">
        <w:rPr>
          <w:lang w:val="da-DK"/>
        </w:rPr>
        <w:t>humanmedicinske</w:t>
      </w:r>
      <w:r w:rsidRPr="00914012">
        <w:rPr>
          <w:spacing w:val="-1"/>
          <w:lang w:val="da-DK"/>
        </w:rPr>
        <w:t xml:space="preserve"> </w:t>
      </w:r>
      <w:r w:rsidRPr="00914012">
        <w:rPr>
          <w:lang w:val="da-DK"/>
        </w:rPr>
        <w:t>lægemidler</w:t>
      </w:r>
      <w:r w:rsidRPr="00914012">
        <w:rPr>
          <w:spacing w:val="-1"/>
          <w:lang w:val="da-DK"/>
        </w:rPr>
        <w:t xml:space="preserve"> </w:t>
      </w:r>
      <w:del w:id="34" w:author="Katrine Damkjær Madsen" w:date="2025-06-25T13:20:00Z">
        <w:r w:rsidRPr="00914012" w:rsidDel="00B741E4">
          <w:rPr>
            <w:lang w:val="da-DK"/>
          </w:rPr>
          <w:delText>og</w:delText>
        </w:r>
        <w:r w:rsidRPr="00914012" w:rsidDel="00B741E4">
          <w:rPr>
            <w:spacing w:val="-1"/>
            <w:lang w:val="da-DK"/>
          </w:rPr>
          <w:delText xml:space="preserve"> </w:delText>
        </w:r>
        <w:r w:rsidRPr="00914012" w:rsidDel="00B741E4">
          <w:rPr>
            <w:lang w:val="da-DK"/>
          </w:rPr>
          <w:delText>veterinærlægemidler</w:delText>
        </w:r>
        <w:r w:rsidRPr="00914012" w:rsidDel="00B741E4">
          <w:rPr>
            <w:spacing w:val="-1"/>
            <w:lang w:val="da-DK"/>
          </w:rPr>
          <w:delText xml:space="preserve"> </w:delText>
        </w:r>
      </w:del>
      <w:r w:rsidRPr="00914012">
        <w:rPr>
          <w:lang w:val="da-DK"/>
        </w:rPr>
        <w:t>og</w:t>
      </w:r>
      <w:r w:rsidRPr="00914012">
        <w:rPr>
          <w:spacing w:val="-1"/>
          <w:lang w:val="da-DK"/>
        </w:rPr>
        <w:t xml:space="preserve"> </w:t>
      </w:r>
      <w:r w:rsidRPr="00914012">
        <w:rPr>
          <w:lang w:val="da-DK"/>
        </w:rPr>
        <w:t>for den dokumentation, der skal indgives i henhold til disse procedurer” (herefter kaldet ”klassificeringsgui</w:t>
      </w:r>
      <w:del w:id="35" w:author="Stine Grøndal Skifte" w:date="2025-06-26T08:20:00Z">
        <w:r w:rsidRPr="00914012" w:rsidDel="00914012">
          <w:rPr>
            <w:lang w:val="da-DK"/>
          </w:rPr>
          <w:delText xml:space="preserve">- </w:delText>
        </w:r>
      </w:del>
      <w:r w:rsidRPr="00914012">
        <w:rPr>
          <w:spacing w:val="-2"/>
          <w:lang w:val="da-DK"/>
        </w:rPr>
        <w:t>delinen”).</w:t>
      </w:r>
    </w:p>
    <w:p w14:paraId="56765DA8" w14:textId="77777777" w:rsidR="00D75258" w:rsidRPr="00914012" w:rsidRDefault="009F0C13">
      <w:pPr>
        <w:pStyle w:val="Brdtekst"/>
        <w:spacing w:before="66" w:line="249" w:lineRule="auto"/>
        <w:ind w:right="107"/>
        <w:rPr>
          <w:lang w:val="da-DK"/>
        </w:rPr>
      </w:pPr>
      <w:r w:rsidRPr="00914012">
        <w:rPr>
          <w:lang w:val="da-DK"/>
        </w:rPr>
        <w:t>Klassificeringsguidelinen indeholder oplysninger om proceduren for ansøgning om godkendelse af variationer. Klassificeringsguidelinen indeholder også et bilag med oplysninger om klassificering af variationer i forskellige typer, jf. afsnit 3.</w:t>
      </w:r>
    </w:p>
    <w:p w14:paraId="15F3CBD4" w14:textId="77777777" w:rsidR="00D75258" w:rsidRDefault="009F0C13">
      <w:pPr>
        <w:pStyle w:val="Overskrift1"/>
        <w:numPr>
          <w:ilvl w:val="1"/>
          <w:numId w:val="5"/>
        </w:numPr>
        <w:tabs>
          <w:tab w:val="left" w:pos="511"/>
        </w:tabs>
        <w:ind w:hanging="361"/>
      </w:pPr>
      <w:proofErr w:type="spellStart"/>
      <w:r>
        <w:t>Supplerende</w:t>
      </w:r>
      <w:proofErr w:type="spellEnd"/>
      <w:r>
        <w:rPr>
          <w:spacing w:val="-7"/>
        </w:rPr>
        <w:t xml:space="preserve"> </w:t>
      </w:r>
      <w:r>
        <w:t>information</w:t>
      </w:r>
      <w:r>
        <w:rPr>
          <w:spacing w:val="-4"/>
        </w:rPr>
        <w:t xml:space="preserve"> </w:t>
      </w:r>
      <w:proofErr w:type="spellStart"/>
      <w:r>
        <w:t>på</w:t>
      </w:r>
      <w:proofErr w:type="spellEnd"/>
      <w:r>
        <w:rPr>
          <w:spacing w:val="-5"/>
        </w:rPr>
        <w:t xml:space="preserve"> </w:t>
      </w:r>
      <w:r>
        <w:t>Lægemiddelstyrelsens</w:t>
      </w:r>
      <w:r>
        <w:rPr>
          <w:spacing w:val="-4"/>
        </w:rPr>
        <w:t xml:space="preserve"> </w:t>
      </w:r>
      <w:proofErr w:type="spellStart"/>
      <w:r>
        <w:rPr>
          <w:spacing w:val="-2"/>
        </w:rPr>
        <w:t>hjemmeside</w:t>
      </w:r>
      <w:proofErr w:type="spellEnd"/>
    </w:p>
    <w:p w14:paraId="44DF36AB" w14:textId="77777777" w:rsidR="00D75258" w:rsidRPr="00914012" w:rsidRDefault="009F0C13">
      <w:pPr>
        <w:pStyle w:val="Brdtekst"/>
        <w:spacing w:before="72" w:line="249" w:lineRule="auto"/>
        <w:ind w:right="106"/>
        <w:rPr>
          <w:lang w:val="da-DK"/>
        </w:rPr>
      </w:pPr>
      <w:r w:rsidRPr="00914012">
        <w:rPr>
          <w:lang w:val="da-DK"/>
        </w:rPr>
        <w:t>På Lægemiddelstyrelsens hjemmeside findes supplerende information om variationer. Informationen består af links til forordninger, vejledninger og lignende og af spørgsmål og svar vedrørende variatio</w:t>
      </w:r>
      <w:del w:id="36" w:author="Stine Grøndal Skifte" w:date="2025-06-26T08:20:00Z">
        <w:r w:rsidRPr="00914012" w:rsidDel="00914012">
          <w:rPr>
            <w:lang w:val="da-DK"/>
          </w:rPr>
          <w:delText>-</w:delText>
        </w:r>
        <w:r w:rsidRPr="00914012" w:rsidDel="00914012">
          <w:rPr>
            <w:spacing w:val="80"/>
            <w:lang w:val="da-DK"/>
          </w:rPr>
          <w:delText xml:space="preserve"> </w:delText>
        </w:r>
      </w:del>
      <w:r w:rsidRPr="00914012">
        <w:rPr>
          <w:lang w:val="da-DK"/>
        </w:rPr>
        <w:t>ner. Informationen på hjemmesiden bliver løbende opdateret, og det anbefales, at MAH gør sig bekendt med de relevante oplysninger.</w:t>
      </w:r>
    </w:p>
    <w:p w14:paraId="42410FDE" w14:textId="77777777" w:rsidR="00D75258" w:rsidRPr="00914012" w:rsidRDefault="00D75258">
      <w:pPr>
        <w:pStyle w:val="Brdtekst"/>
        <w:spacing w:before="2"/>
        <w:ind w:left="0" w:firstLine="0"/>
        <w:jc w:val="left"/>
        <w:rPr>
          <w:sz w:val="21"/>
          <w:lang w:val="da-DK"/>
        </w:rPr>
      </w:pPr>
    </w:p>
    <w:p w14:paraId="550A9801" w14:textId="77777777" w:rsidR="00D75258" w:rsidRDefault="009F0C13">
      <w:pPr>
        <w:pStyle w:val="Overskrift1"/>
        <w:numPr>
          <w:ilvl w:val="0"/>
          <w:numId w:val="5"/>
        </w:numPr>
        <w:tabs>
          <w:tab w:val="left" w:pos="391"/>
        </w:tabs>
        <w:spacing w:before="0"/>
        <w:ind w:hanging="241"/>
      </w:pPr>
      <w:proofErr w:type="spellStart"/>
      <w:r>
        <w:rPr>
          <w:spacing w:val="-2"/>
        </w:rPr>
        <w:t>Vejledningens</w:t>
      </w:r>
      <w:proofErr w:type="spellEnd"/>
      <w:r>
        <w:rPr>
          <w:spacing w:val="4"/>
        </w:rPr>
        <w:t xml:space="preserve"> </w:t>
      </w:r>
      <w:proofErr w:type="spellStart"/>
      <w:r>
        <w:rPr>
          <w:spacing w:val="-2"/>
        </w:rPr>
        <w:t>anvendelsesområde</w:t>
      </w:r>
      <w:proofErr w:type="spellEnd"/>
    </w:p>
    <w:p w14:paraId="12764ED5" w14:textId="77777777" w:rsidR="00D75258" w:rsidRPr="00914012" w:rsidRDefault="009F0C13">
      <w:pPr>
        <w:pStyle w:val="Brdtekst"/>
        <w:spacing w:before="73" w:line="249" w:lineRule="auto"/>
        <w:ind w:right="103"/>
        <w:rPr>
          <w:lang w:val="da-DK"/>
        </w:rPr>
      </w:pPr>
      <w:r w:rsidRPr="00914012">
        <w:rPr>
          <w:lang w:val="da-DK"/>
        </w:rPr>
        <w:t>Vejledningen er gældende for variationer af markedsføringstilladelser til humanmedicinske lægemidler, der er udstedt af Lægemiddelstyrelsen i henhold til lægemiddellovens § 8, stk. 1, herunder tilladelser til markedsføring af naturlægemidler, stærke vitamin- og mineralpræparater og radioaktive lægemidler.</w:t>
      </w:r>
    </w:p>
    <w:p w14:paraId="5FBB0D81" w14:textId="77777777" w:rsidR="00D75258" w:rsidRPr="00914012" w:rsidRDefault="009F0C13">
      <w:pPr>
        <w:pStyle w:val="Brdtekst"/>
        <w:spacing w:line="249" w:lineRule="auto"/>
        <w:ind w:right="104" w:firstLine="169"/>
        <w:rPr>
          <w:lang w:val="da-DK"/>
        </w:rPr>
      </w:pPr>
      <w:r w:rsidRPr="00914012">
        <w:rPr>
          <w:lang w:val="da-DK"/>
        </w:rPr>
        <w:t>Vejledningen omfatter markedsføringstilladelser, der er udstedt af Lægemiddelstyrelsen efter den rent nationale procedure, den decentrale procedure (</w:t>
      </w:r>
      <w:r w:rsidRPr="00914012">
        <w:rPr>
          <w:i/>
          <w:lang w:val="da-DK"/>
        </w:rPr>
        <w:t>DCP</w:t>
      </w:r>
      <w:r w:rsidRPr="00914012">
        <w:rPr>
          <w:lang w:val="da-DK"/>
        </w:rPr>
        <w:t>) eller proceduren for gensidig anerkendelse (</w:t>
      </w:r>
      <w:r w:rsidRPr="00914012">
        <w:rPr>
          <w:i/>
          <w:lang w:val="da-DK"/>
        </w:rPr>
        <w:t>MRP</w:t>
      </w:r>
      <w:r w:rsidRPr="00914012">
        <w:rPr>
          <w:lang w:val="da-DK"/>
        </w:rPr>
        <w:t>).</w:t>
      </w:r>
    </w:p>
    <w:p w14:paraId="2601FCAF" w14:textId="77777777" w:rsidR="00D75258" w:rsidRPr="00914012" w:rsidRDefault="009F0C13">
      <w:pPr>
        <w:pStyle w:val="Brdtekst"/>
        <w:spacing w:line="249" w:lineRule="auto"/>
        <w:ind w:right="107"/>
        <w:rPr>
          <w:lang w:val="da-DK"/>
        </w:rPr>
      </w:pPr>
      <w:r w:rsidRPr="00914012">
        <w:rPr>
          <w:lang w:val="da-DK"/>
        </w:rPr>
        <w:t>Vejledningen</w:t>
      </w:r>
      <w:r w:rsidRPr="00914012">
        <w:rPr>
          <w:spacing w:val="-2"/>
          <w:lang w:val="da-DK"/>
        </w:rPr>
        <w:t xml:space="preserve"> </w:t>
      </w:r>
      <w:r w:rsidRPr="00914012">
        <w:rPr>
          <w:lang w:val="da-DK"/>
        </w:rPr>
        <w:t>omfatter</w:t>
      </w:r>
      <w:r w:rsidRPr="00914012">
        <w:rPr>
          <w:spacing w:val="-2"/>
          <w:lang w:val="da-DK"/>
        </w:rPr>
        <w:t xml:space="preserve"> </w:t>
      </w:r>
      <w:r w:rsidRPr="00914012">
        <w:rPr>
          <w:lang w:val="da-DK"/>
        </w:rPr>
        <w:t>som</w:t>
      </w:r>
      <w:r w:rsidRPr="00914012">
        <w:rPr>
          <w:spacing w:val="-2"/>
          <w:lang w:val="da-DK"/>
        </w:rPr>
        <w:t xml:space="preserve"> </w:t>
      </w:r>
      <w:r w:rsidRPr="00914012">
        <w:rPr>
          <w:lang w:val="da-DK"/>
        </w:rPr>
        <w:t>udgangspunkt</w:t>
      </w:r>
      <w:r w:rsidRPr="00914012">
        <w:rPr>
          <w:spacing w:val="-2"/>
          <w:lang w:val="da-DK"/>
        </w:rPr>
        <w:t xml:space="preserve"> </w:t>
      </w:r>
      <w:r w:rsidRPr="00914012">
        <w:rPr>
          <w:lang w:val="da-DK"/>
        </w:rPr>
        <w:t>ikke</w:t>
      </w:r>
      <w:r w:rsidRPr="00914012">
        <w:rPr>
          <w:spacing w:val="-2"/>
          <w:lang w:val="da-DK"/>
        </w:rPr>
        <w:t xml:space="preserve"> </w:t>
      </w:r>
      <w:r w:rsidRPr="00914012">
        <w:rPr>
          <w:lang w:val="da-DK"/>
        </w:rPr>
        <w:t>variationer</w:t>
      </w:r>
      <w:r w:rsidRPr="00914012">
        <w:rPr>
          <w:spacing w:val="-2"/>
          <w:lang w:val="da-DK"/>
        </w:rPr>
        <w:t xml:space="preserve"> </w:t>
      </w:r>
      <w:r w:rsidRPr="00914012">
        <w:rPr>
          <w:lang w:val="da-DK"/>
        </w:rPr>
        <w:t>af</w:t>
      </w:r>
      <w:r w:rsidRPr="00914012">
        <w:rPr>
          <w:spacing w:val="-2"/>
          <w:lang w:val="da-DK"/>
        </w:rPr>
        <w:t xml:space="preserve"> </w:t>
      </w:r>
      <w:r w:rsidRPr="00914012">
        <w:rPr>
          <w:lang w:val="da-DK"/>
        </w:rPr>
        <w:t>markedsføringstilladelser,</w:t>
      </w:r>
      <w:r w:rsidRPr="00914012">
        <w:rPr>
          <w:spacing w:val="-2"/>
          <w:lang w:val="da-DK"/>
        </w:rPr>
        <w:t xml:space="preserve"> </w:t>
      </w:r>
      <w:r w:rsidRPr="00914012">
        <w:rPr>
          <w:lang w:val="da-DK"/>
        </w:rPr>
        <w:t>der</w:t>
      </w:r>
      <w:r w:rsidRPr="00914012">
        <w:rPr>
          <w:spacing w:val="-2"/>
          <w:lang w:val="da-DK"/>
        </w:rPr>
        <w:t xml:space="preserve"> </w:t>
      </w:r>
      <w:r w:rsidRPr="00914012">
        <w:rPr>
          <w:lang w:val="da-DK"/>
        </w:rPr>
        <w:t>er</w:t>
      </w:r>
      <w:r w:rsidRPr="00914012">
        <w:rPr>
          <w:spacing w:val="-2"/>
          <w:lang w:val="da-DK"/>
        </w:rPr>
        <w:t xml:space="preserve"> </w:t>
      </w:r>
      <w:r w:rsidRPr="00914012">
        <w:rPr>
          <w:lang w:val="da-DK"/>
        </w:rPr>
        <w:t>udstedt</w:t>
      </w:r>
      <w:r w:rsidRPr="00914012">
        <w:rPr>
          <w:spacing w:val="-2"/>
          <w:lang w:val="da-DK"/>
        </w:rPr>
        <w:t xml:space="preserve"> </w:t>
      </w:r>
      <w:r w:rsidRPr="00914012">
        <w:rPr>
          <w:lang w:val="da-DK"/>
        </w:rPr>
        <w:t>af Europa-Kommissionen</w:t>
      </w:r>
      <w:r w:rsidRPr="00914012">
        <w:rPr>
          <w:spacing w:val="-1"/>
          <w:lang w:val="da-DK"/>
        </w:rPr>
        <w:t xml:space="preserve"> </w:t>
      </w:r>
      <w:r w:rsidRPr="00914012">
        <w:rPr>
          <w:lang w:val="da-DK"/>
        </w:rPr>
        <w:t>efter</w:t>
      </w:r>
      <w:r w:rsidRPr="00914012">
        <w:rPr>
          <w:spacing w:val="-1"/>
          <w:lang w:val="da-DK"/>
        </w:rPr>
        <w:t xml:space="preserve"> </w:t>
      </w:r>
      <w:r w:rsidRPr="00914012">
        <w:rPr>
          <w:lang w:val="da-DK"/>
        </w:rPr>
        <w:t>den</w:t>
      </w:r>
      <w:r w:rsidRPr="00914012">
        <w:rPr>
          <w:spacing w:val="-1"/>
          <w:lang w:val="da-DK"/>
        </w:rPr>
        <w:t xml:space="preserve"> </w:t>
      </w:r>
      <w:r w:rsidRPr="00914012">
        <w:rPr>
          <w:lang w:val="da-DK"/>
        </w:rPr>
        <w:t>centrale</w:t>
      </w:r>
      <w:r w:rsidRPr="00914012">
        <w:rPr>
          <w:spacing w:val="-1"/>
          <w:lang w:val="da-DK"/>
        </w:rPr>
        <w:t xml:space="preserve"> </w:t>
      </w:r>
      <w:r w:rsidRPr="00914012">
        <w:rPr>
          <w:lang w:val="da-DK"/>
        </w:rPr>
        <w:t>procedure</w:t>
      </w:r>
      <w:r w:rsidRPr="00914012">
        <w:rPr>
          <w:spacing w:val="-1"/>
          <w:lang w:val="da-DK"/>
        </w:rPr>
        <w:t xml:space="preserve"> </w:t>
      </w:r>
      <w:r w:rsidRPr="00914012">
        <w:rPr>
          <w:lang w:val="da-DK"/>
        </w:rPr>
        <w:t>(</w:t>
      </w:r>
      <w:r w:rsidRPr="00914012">
        <w:rPr>
          <w:i/>
          <w:lang w:val="da-DK"/>
        </w:rPr>
        <w:t>CP</w:t>
      </w:r>
      <w:r w:rsidRPr="00914012">
        <w:rPr>
          <w:lang w:val="da-DK"/>
        </w:rPr>
        <w:t>),</w:t>
      </w:r>
      <w:r w:rsidRPr="00914012">
        <w:rPr>
          <w:spacing w:val="-1"/>
          <w:lang w:val="da-DK"/>
        </w:rPr>
        <w:t xml:space="preserve"> </w:t>
      </w:r>
      <w:r w:rsidRPr="00914012">
        <w:rPr>
          <w:lang w:val="da-DK"/>
        </w:rPr>
        <w:t>medmindre</w:t>
      </w:r>
      <w:r w:rsidRPr="00914012">
        <w:rPr>
          <w:spacing w:val="-1"/>
          <w:lang w:val="da-DK"/>
        </w:rPr>
        <w:t xml:space="preserve"> </w:t>
      </w:r>
      <w:r w:rsidRPr="00914012">
        <w:rPr>
          <w:lang w:val="da-DK"/>
        </w:rPr>
        <w:t>der</w:t>
      </w:r>
      <w:r w:rsidRPr="00914012">
        <w:rPr>
          <w:spacing w:val="-1"/>
          <w:lang w:val="da-DK"/>
        </w:rPr>
        <w:t xml:space="preserve"> </w:t>
      </w:r>
      <w:r w:rsidRPr="00914012">
        <w:rPr>
          <w:lang w:val="da-DK"/>
        </w:rPr>
        <w:t>er</w:t>
      </w:r>
      <w:r w:rsidRPr="00914012">
        <w:rPr>
          <w:spacing w:val="-1"/>
          <w:lang w:val="da-DK"/>
        </w:rPr>
        <w:t xml:space="preserve"> </w:t>
      </w:r>
      <w:r w:rsidRPr="00914012">
        <w:rPr>
          <w:lang w:val="da-DK"/>
        </w:rPr>
        <w:t>tale</w:t>
      </w:r>
      <w:r w:rsidRPr="00914012">
        <w:rPr>
          <w:spacing w:val="-1"/>
          <w:lang w:val="da-DK"/>
        </w:rPr>
        <w:t xml:space="preserve"> </w:t>
      </w:r>
      <w:r w:rsidRPr="00914012">
        <w:rPr>
          <w:lang w:val="da-DK"/>
        </w:rPr>
        <w:t>om</w:t>
      </w:r>
      <w:r w:rsidRPr="00914012">
        <w:rPr>
          <w:spacing w:val="-1"/>
          <w:lang w:val="da-DK"/>
        </w:rPr>
        <w:t xml:space="preserve"> </w:t>
      </w:r>
      <w:r w:rsidRPr="00914012">
        <w:rPr>
          <w:lang w:val="da-DK"/>
        </w:rPr>
        <w:t>dosisdispensering,</w:t>
      </w:r>
      <w:r w:rsidRPr="00914012">
        <w:rPr>
          <w:spacing w:val="-1"/>
          <w:lang w:val="da-DK"/>
        </w:rPr>
        <w:t xml:space="preserve"> </w:t>
      </w:r>
      <w:r w:rsidRPr="00914012">
        <w:rPr>
          <w:lang w:val="da-DK"/>
        </w:rPr>
        <w:t>se særlig situation som beskrevet i afsnit 6.4.10.</w:t>
      </w:r>
    </w:p>
    <w:p w14:paraId="354791DA" w14:textId="77777777" w:rsidR="00D75258" w:rsidRPr="00914012" w:rsidRDefault="009F0C13">
      <w:pPr>
        <w:pStyle w:val="Brdtekst"/>
        <w:spacing w:before="63" w:line="249" w:lineRule="auto"/>
        <w:ind w:right="104"/>
        <w:rPr>
          <w:lang w:val="da-DK"/>
        </w:rPr>
      </w:pPr>
      <w:r w:rsidRPr="00914012">
        <w:rPr>
          <w:lang w:val="da-DK"/>
        </w:rPr>
        <w:t xml:space="preserve">Vejledningen omfatter endvidere variationer af registreringer af traditionelle plantelægemidler, der er udstedt af Lægemiddelstyrelsen efter den rent nationale procedure, jf. § 17 i bekendtgørelse om </w:t>
      </w:r>
      <w:proofErr w:type="spellStart"/>
      <w:r w:rsidRPr="00914012">
        <w:rPr>
          <w:lang w:val="da-DK"/>
        </w:rPr>
        <w:t>naturlæ</w:t>
      </w:r>
      <w:proofErr w:type="spellEnd"/>
      <w:r w:rsidRPr="00914012">
        <w:rPr>
          <w:lang w:val="da-DK"/>
        </w:rPr>
        <w:t xml:space="preserve">- </w:t>
      </w:r>
      <w:proofErr w:type="spellStart"/>
      <w:r w:rsidRPr="00914012">
        <w:rPr>
          <w:lang w:val="da-DK"/>
        </w:rPr>
        <w:t>gemidler</w:t>
      </w:r>
      <w:proofErr w:type="spellEnd"/>
      <w:r w:rsidRPr="00914012">
        <w:rPr>
          <w:lang w:val="da-DK"/>
        </w:rPr>
        <w:t xml:space="preserve"> og traditionelle plantelægemidler, samt traditionelle plantelægemidler godkendt via MRP eller </w:t>
      </w:r>
      <w:r w:rsidRPr="00914012">
        <w:rPr>
          <w:spacing w:val="-4"/>
          <w:lang w:val="da-DK"/>
        </w:rPr>
        <w:t>DCP.</w:t>
      </w:r>
    </w:p>
    <w:p w14:paraId="15B32E97" w14:textId="77777777" w:rsidR="00D75258" w:rsidRPr="00914012" w:rsidRDefault="009F0C13">
      <w:pPr>
        <w:pStyle w:val="Brdtekst"/>
        <w:spacing w:before="64" w:line="249" w:lineRule="auto"/>
        <w:ind w:right="106"/>
        <w:rPr>
          <w:lang w:val="da-DK"/>
        </w:rPr>
      </w:pPr>
      <w:r w:rsidRPr="00914012">
        <w:rPr>
          <w:lang w:val="da-DK"/>
        </w:rPr>
        <w:t xml:space="preserve">For traditionelle plantelægemidler skal der søges om variationer i henhold til lovgivningen på lige fod med plantelægemidler for hvilke, der er udstedt en markedsføringstilladelse. Med hensyn til variationer sidestilles en registrering således med en markedsføringstilladelse. Tilsvarende sidestilles </w:t>
      </w:r>
      <w:proofErr w:type="spellStart"/>
      <w:r w:rsidRPr="00914012">
        <w:rPr>
          <w:lang w:val="da-DK"/>
        </w:rPr>
        <w:t>dokumentati</w:t>
      </w:r>
      <w:proofErr w:type="spellEnd"/>
      <w:r w:rsidRPr="00914012">
        <w:rPr>
          <w:lang w:val="da-DK"/>
        </w:rPr>
        <w:t xml:space="preserve">- </w:t>
      </w:r>
      <w:proofErr w:type="spellStart"/>
      <w:r w:rsidRPr="00914012">
        <w:rPr>
          <w:lang w:val="da-DK"/>
        </w:rPr>
        <w:t>onskrav</w:t>
      </w:r>
      <w:proofErr w:type="spellEnd"/>
      <w:r w:rsidRPr="00914012">
        <w:rPr>
          <w:lang w:val="da-DK"/>
        </w:rPr>
        <w:t xml:space="preserve"> til traditionelle plantelægemidler (</w:t>
      </w:r>
      <w:proofErr w:type="spellStart"/>
      <w:r w:rsidRPr="00914012">
        <w:rPr>
          <w:i/>
          <w:lang w:val="da-DK"/>
        </w:rPr>
        <w:t>traditional</w:t>
      </w:r>
      <w:proofErr w:type="spellEnd"/>
      <w:r w:rsidRPr="00914012">
        <w:rPr>
          <w:i/>
          <w:lang w:val="da-DK"/>
        </w:rPr>
        <w:t xml:space="preserve"> </w:t>
      </w:r>
      <w:proofErr w:type="spellStart"/>
      <w:r w:rsidRPr="00914012">
        <w:rPr>
          <w:i/>
          <w:lang w:val="da-DK"/>
        </w:rPr>
        <w:t>herbal</w:t>
      </w:r>
      <w:proofErr w:type="spellEnd"/>
      <w:r w:rsidRPr="00914012">
        <w:rPr>
          <w:i/>
          <w:lang w:val="da-DK"/>
        </w:rPr>
        <w:t xml:space="preserve"> medicinal products</w:t>
      </w:r>
      <w:r w:rsidRPr="00914012">
        <w:rPr>
          <w:lang w:val="da-DK"/>
        </w:rPr>
        <w:t>) med dokumentations- krav</w:t>
      </w:r>
      <w:r w:rsidRPr="00914012">
        <w:rPr>
          <w:spacing w:val="14"/>
          <w:lang w:val="da-DK"/>
        </w:rPr>
        <w:t xml:space="preserve"> </w:t>
      </w:r>
      <w:r w:rsidRPr="00914012">
        <w:rPr>
          <w:lang w:val="da-DK"/>
        </w:rPr>
        <w:t>til</w:t>
      </w:r>
      <w:r w:rsidRPr="00914012">
        <w:rPr>
          <w:spacing w:val="14"/>
          <w:lang w:val="da-DK"/>
        </w:rPr>
        <w:t xml:space="preserve"> </w:t>
      </w:r>
      <w:r w:rsidRPr="00914012">
        <w:rPr>
          <w:lang w:val="da-DK"/>
        </w:rPr>
        <w:t>plantelægemidler</w:t>
      </w:r>
      <w:r w:rsidRPr="00914012">
        <w:rPr>
          <w:spacing w:val="14"/>
          <w:lang w:val="da-DK"/>
        </w:rPr>
        <w:t xml:space="preserve"> </w:t>
      </w:r>
      <w:r w:rsidRPr="00914012">
        <w:rPr>
          <w:lang w:val="da-DK"/>
        </w:rPr>
        <w:t>godkendt</w:t>
      </w:r>
      <w:r w:rsidRPr="00914012">
        <w:rPr>
          <w:spacing w:val="14"/>
          <w:lang w:val="da-DK"/>
        </w:rPr>
        <w:t xml:space="preserve"> </w:t>
      </w:r>
      <w:r w:rsidRPr="00914012">
        <w:rPr>
          <w:lang w:val="da-DK"/>
        </w:rPr>
        <w:t>som</w:t>
      </w:r>
      <w:r w:rsidRPr="00914012">
        <w:rPr>
          <w:spacing w:val="14"/>
          <w:lang w:val="da-DK"/>
        </w:rPr>
        <w:t xml:space="preserve"> </w:t>
      </w:r>
      <w:r w:rsidRPr="00914012">
        <w:rPr>
          <w:lang w:val="da-DK"/>
        </w:rPr>
        <w:t>naturlægemidler</w:t>
      </w:r>
      <w:r w:rsidRPr="00914012">
        <w:rPr>
          <w:spacing w:val="15"/>
          <w:lang w:val="da-DK"/>
        </w:rPr>
        <w:t xml:space="preserve"> </w:t>
      </w:r>
      <w:r w:rsidRPr="00914012">
        <w:rPr>
          <w:lang w:val="da-DK"/>
        </w:rPr>
        <w:t>(</w:t>
      </w:r>
      <w:proofErr w:type="spellStart"/>
      <w:r w:rsidRPr="00914012">
        <w:rPr>
          <w:i/>
          <w:lang w:val="da-DK"/>
        </w:rPr>
        <w:t>herbal</w:t>
      </w:r>
      <w:proofErr w:type="spellEnd"/>
      <w:r w:rsidRPr="00914012">
        <w:rPr>
          <w:i/>
          <w:spacing w:val="14"/>
          <w:lang w:val="da-DK"/>
        </w:rPr>
        <w:t xml:space="preserve"> </w:t>
      </w:r>
      <w:r w:rsidRPr="00914012">
        <w:rPr>
          <w:i/>
          <w:lang w:val="da-DK"/>
        </w:rPr>
        <w:t>medicinal</w:t>
      </w:r>
      <w:r w:rsidRPr="00914012">
        <w:rPr>
          <w:i/>
          <w:spacing w:val="14"/>
          <w:lang w:val="da-DK"/>
        </w:rPr>
        <w:t xml:space="preserve"> </w:t>
      </w:r>
      <w:r w:rsidRPr="00914012">
        <w:rPr>
          <w:i/>
          <w:lang w:val="da-DK"/>
        </w:rPr>
        <w:t>products</w:t>
      </w:r>
      <w:r w:rsidRPr="00914012">
        <w:rPr>
          <w:lang w:val="da-DK"/>
        </w:rPr>
        <w:t>).</w:t>
      </w:r>
      <w:r w:rsidRPr="00914012">
        <w:rPr>
          <w:spacing w:val="14"/>
          <w:lang w:val="da-DK"/>
        </w:rPr>
        <w:t xml:space="preserve"> </w:t>
      </w:r>
      <w:r w:rsidRPr="00914012">
        <w:rPr>
          <w:lang w:val="da-DK"/>
        </w:rPr>
        <w:t>Når</w:t>
      </w:r>
      <w:r w:rsidRPr="00914012">
        <w:rPr>
          <w:spacing w:val="14"/>
          <w:lang w:val="da-DK"/>
        </w:rPr>
        <w:t xml:space="preserve"> </w:t>
      </w:r>
      <w:r w:rsidRPr="00914012">
        <w:rPr>
          <w:lang w:val="da-DK"/>
        </w:rPr>
        <w:t>der</w:t>
      </w:r>
      <w:r w:rsidRPr="00914012">
        <w:rPr>
          <w:spacing w:val="14"/>
          <w:lang w:val="da-DK"/>
        </w:rPr>
        <w:t xml:space="preserve"> </w:t>
      </w:r>
      <w:r w:rsidRPr="00914012">
        <w:rPr>
          <w:lang w:val="da-DK"/>
        </w:rPr>
        <w:t>i</w:t>
      </w:r>
      <w:r w:rsidRPr="00914012">
        <w:rPr>
          <w:spacing w:val="15"/>
          <w:lang w:val="da-DK"/>
        </w:rPr>
        <w:t xml:space="preserve"> </w:t>
      </w:r>
      <w:proofErr w:type="spellStart"/>
      <w:r w:rsidRPr="00914012">
        <w:rPr>
          <w:spacing w:val="-2"/>
          <w:lang w:val="da-DK"/>
        </w:rPr>
        <w:t>klassifi</w:t>
      </w:r>
      <w:proofErr w:type="spellEnd"/>
      <w:r w:rsidRPr="00914012">
        <w:rPr>
          <w:spacing w:val="-2"/>
          <w:lang w:val="da-DK"/>
        </w:rPr>
        <w:t>-</w:t>
      </w:r>
    </w:p>
    <w:p w14:paraId="160F1AE5" w14:textId="77777777" w:rsidR="00D75258" w:rsidRPr="00914012" w:rsidRDefault="00D75258">
      <w:pPr>
        <w:spacing w:line="249" w:lineRule="auto"/>
        <w:rPr>
          <w:lang w:val="da-DK"/>
        </w:rPr>
        <w:sectPr w:rsidR="00D75258" w:rsidRPr="00914012">
          <w:pgSz w:w="11910" w:h="16840"/>
          <w:pgMar w:top="1320" w:right="740" w:bottom="840" w:left="700" w:header="0" w:footer="652" w:gutter="0"/>
          <w:cols w:space="708"/>
        </w:sectPr>
      </w:pPr>
    </w:p>
    <w:p w14:paraId="5C8773F8" w14:textId="77777777" w:rsidR="00D75258" w:rsidRPr="00914012" w:rsidRDefault="009F0C13">
      <w:pPr>
        <w:pStyle w:val="Brdtekst"/>
        <w:spacing w:before="67" w:line="249" w:lineRule="auto"/>
        <w:ind w:right="106" w:hanging="1"/>
        <w:rPr>
          <w:lang w:val="da-DK"/>
        </w:rPr>
      </w:pPr>
      <w:proofErr w:type="spellStart"/>
      <w:r w:rsidRPr="00914012">
        <w:rPr>
          <w:lang w:val="da-DK"/>
        </w:rPr>
        <w:lastRenderedPageBreak/>
        <w:t>ceringsguidelinen</w:t>
      </w:r>
      <w:proofErr w:type="spellEnd"/>
      <w:r w:rsidRPr="00914012">
        <w:rPr>
          <w:lang w:val="da-DK"/>
        </w:rPr>
        <w:t xml:space="preserve"> er anført specifikke krav til »</w:t>
      </w:r>
      <w:proofErr w:type="spellStart"/>
      <w:r w:rsidRPr="00914012">
        <w:rPr>
          <w:lang w:val="da-DK"/>
        </w:rPr>
        <w:t>herbal</w:t>
      </w:r>
      <w:proofErr w:type="spellEnd"/>
      <w:r w:rsidRPr="00914012">
        <w:rPr>
          <w:lang w:val="da-DK"/>
        </w:rPr>
        <w:t xml:space="preserve"> medicinal product«, gælder dette alle lægemidler, hvor de aktive bestanddele er en vegetabilsk droge/drogetilberedning.</w:t>
      </w:r>
    </w:p>
    <w:p w14:paraId="5378D473" w14:textId="77777777" w:rsidR="00D75258" w:rsidRPr="00914012" w:rsidRDefault="009F0C13">
      <w:pPr>
        <w:pStyle w:val="Brdtekst"/>
        <w:spacing w:line="249" w:lineRule="auto"/>
        <w:ind w:right="105"/>
        <w:rPr>
          <w:lang w:val="da-DK"/>
        </w:rPr>
      </w:pPr>
      <w:r w:rsidRPr="00914012">
        <w:rPr>
          <w:lang w:val="da-DK"/>
        </w:rPr>
        <w:t xml:space="preserve">For homøopatiske lægemidler gælder tilsvarende, at enhver ændring af betingelserne i afgørelsen om registrering, og enhver ændring i de dokumenter, der ligger til grund for registreringen, skal søges som </w:t>
      </w:r>
      <w:r w:rsidRPr="00914012">
        <w:rPr>
          <w:spacing w:val="-2"/>
          <w:lang w:val="da-DK"/>
        </w:rPr>
        <w:t>variationer.</w:t>
      </w:r>
    </w:p>
    <w:p w14:paraId="5D7B1412" w14:textId="77777777" w:rsidR="00D75258" w:rsidRPr="00914012" w:rsidRDefault="00D75258">
      <w:pPr>
        <w:pStyle w:val="Brdtekst"/>
        <w:spacing w:before="2"/>
        <w:ind w:left="0" w:firstLine="0"/>
        <w:jc w:val="left"/>
        <w:rPr>
          <w:sz w:val="21"/>
          <w:lang w:val="da-DK"/>
        </w:rPr>
      </w:pPr>
    </w:p>
    <w:p w14:paraId="55BDDDA4" w14:textId="77777777" w:rsidR="00D75258" w:rsidRDefault="009F0C13">
      <w:pPr>
        <w:pStyle w:val="Overskrift1"/>
        <w:numPr>
          <w:ilvl w:val="0"/>
          <w:numId w:val="5"/>
        </w:numPr>
        <w:tabs>
          <w:tab w:val="left" w:pos="391"/>
        </w:tabs>
        <w:spacing w:before="0"/>
        <w:ind w:hanging="241"/>
      </w:pPr>
      <w:proofErr w:type="spellStart"/>
      <w:r>
        <w:rPr>
          <w:spacing w:val="-2"/>
        </w:rPr>
        <w:t>Variationstyper</w:t>
      </w:r>
      <w:proofErr w:type="spellEnd"/>
    </w:p>
    <w:p w14:paraId="6FECB404" w14:textId="77777777" w:rsidR="00D75258" w:rsidRPr="00914012" w:rsidRDefault="009F0C13">
      <w:pPr>
        <w:pStyle w:val="Brdtekst"/>
        <w:spacing w:before="72" w:line="249" w:lineRule="auto"/>
        <w:ind w:right="104"/>
        <w:rPr>
          <w:lang w:val="da-DK"/>
        </w:rPr>
      </w:pPr>
      <w:r w:rsidRPr="00914012">
        <w:rPr>
          <w:lang w:val="da-DK"/>
        </w:rPr>
        <w:t>Variationer inddeles i fire typer: type IA, type IB, type II og udvidelse af en markedsføringstilladelse (også kaldet ”extension”).</w:t>
      </w:r>
    </w:p>
    <w:p w14:paraId="66C2FCAE" w14:textId="77777777" w:rsidR="00D75258" w:rsidRDefault="009F0C13">
      <w:pPr>
        <w:pStyle w:val="Brdtekst"/>
        <w:spacing w:line="249" w:lineRule="auto"/>
        <w:ind w:right="104"/>
      </w:pPr>
      <w:r w:rsidRPr="00914012">
        <w:rPr>
          <w:i/>
          <w:lang w:val="da-DK"/>
        </w:rPr>
        <w:t xml:space="preserve">Variationer af type IA </w:t>
      </w:r>
      <w:r w:rsidRPr="00914012">
        <w:rPr>
          <w:lang w:val="da-DK"/>
        </w:rPr>
        <w:t xml:space="preserve">er mindre ændringer, der kun har en minimal indvirkning eller slet ingen indvirk- </w:t>
      </w:r>
      <w:proofErr w:type="spellStart"/>
      <w:r w:rsidRPr="00914012">
        <w:rPr>
          <w:lang w:val="da-DK"/>
        </w:rPr>
        <w:t>ning</w:t>
      </w:r>
      <w:proofErr w:type="spellEnd"/>
      <w:r w:rsidRPr="00914012">
        <w:rPr>
          <w:lang w:val="da-DK"/>
        </w:rPr>
        <w:t xml:space="preserve"> på et lægemiddels kvalitet, sikkerhed og/eller effekt. En type </w:t>
      </w:r>
      <w:proofErr w:type="gramStart"/>
      <w:r w:rsidRPr="00914012">
        <w:rPr>
          <w:lang w:val="da-DK"/>
        </w:rPr>
        <w:t>IA variation</w:t>
      </w:r>
      <w:proofErr w:type="gramEnd"/>
      <w:r w:rsidRPr="00914012">
        <w:rPr>
          <w:lang w:val="da-DK"/>
        </w:rPr>
        <w:t xml:space="preserve"> kan implementeres uden forudgående godkendelse af Lægemiddelstyrelsen, men skal meddeles Lægemiddelstyrelsen senest 12 måneder efter implementeringen. Dog skal visse variationer af type IA af administrative hensyn meddeles til</w:t>
      </w:r>
      <w:r w:rsidRPr="00914012">
        <w:rPr>
          <w:spacing w:val="29"/>
          <w:lang w:val="da-DK"/>
        </w:rPr>
        <w:t xml:space="preserve"> </w:t>
      </w:r>
      <w:r w:rsidRPr="00914012">
        <w:rPr>
          <w:lang w:val="da-DK"/>
        </w:rPr>
        <w:t>Lægemiddelstyrelsen</w:t>
      </w:r>
      <w:r w:rsidRPr="00914012">
        <w:rPr>
          <w:spacing w:val="30"/>
          <w:lang w:val="da-DK"/>
        </w:rPr>
        <w:t xml:space="preserve"> </w:t>
      </w:r>
      <w:r w:rsidRPr="00914012">
        <w:rPr>
          <w:lang w:val="da-DK"/>
        </w:rPr>
        <w:t>umiddelbart</w:t>
      </w:r>
      <w:r w:rsidRPr="00914012">
        <w:rPr>
          <w:spacing w:val="29"/>
          <w:lang w:val="da-DK"/>
        </w:rPr>
        <w:t xml:space="preserve"> </w:t>
      </w:r>
      <w:r w:rsidRPr="00914012">
        <w:rPr>
          <w:lang w:val="da-DK"/>
        </w:rPr>
        <w:t>efter</w:t>
      </w:r>
      <w:r w:rsidRPr="00914012">
        <w:rPr>
          <w:spacing w:val="30"/>
          <w:lang w:val="da-DK"/>
        </w:rPr>
        <w:t xml:space="preserve"> </w:t>
      </w:r>
      <w:r w:rsidRPr="00914012">
        <w:rPr>
          <w:lang w:val="da-DK"/>
        </w:rPr>
        <w:t>implementeringen.</w:t>
      </w:r>
      <w:r w:rsidRPr="00914012">
        <w:rPr>
          <w:spacing w:val="30"/>
          <w:lang w:val="da-DK"/>
        </w:rPr>
        <w:t xml:space="preserve"> </w:t>
      </w:r>
      <w:proofErr w:type="spellStart"/>
      <w:r>
        <w:t>Disse</w:t>
      </w:r>
      <w:proofErr w:type="spellEnd"/>
      <w:r>
        <w:rPr>
          <w:spacing w:val="29"/>
        </w:rPr>
        <w:t xml:space="preserve"> </w:t>
      </w:r>
      <w:proofErr w:type="spellStart"/>
      <w:r>
        <w:t>variationer</w:t>
      </w:r>
      <w:proofErr w:type="spellEnd"/>
      <w:r>
        <w:rPr>
          <w:spacing w:val="30"/>
        </w:rPr>
        <w:t xml:space="preserve"> </w:t>
      </w:r>
      <w:r>
        <w:t>af</w:t>
      </w:r>
      <w:r>
        <w:rPr>
          <w:spacing w:val="30"/>
        </w:rPr>
        <w:t xml:space="preserve"> </w:t>
      </w:r>
      <w:r>
        <w:t>type</w:t>
      </w:r>
      <w:r>
        <w:rPr>
          <w:spacing w:val="29"/>
        </w:rPr>
        <w:t xml:space="preserve"> </w:t>
      </w:r>
      <w:r>
        <w:t>IA</w:t>
      </w:r>
      <w:r>
        <w:rPr>
          <w:spacing w:val="30"/>
        </w:rPr>
        <w:t xml:space="preserve"> </w:t>
      </w:r>
      <w:r>
        <w:t>har</w:t>
      </w:r>
      <w:r>
        <w:rPr>
          <w:spacing w:val="30"/>
        </w:rPr>
        <w:t xml:space="preserve"> </w:t>
      </w:r>
      <w:proofErr w:type="spellStart"/>
      <w:r>
        <w:rPr>
          <w:spacing w:val="-2"/>
        </w:rPr>
        <w:t>suffikset</w:t>
      </w:r>
      <w:proofErr w:type="spellEnd"/>
    </w:p>
    <w:p w14:paraId="61648988" w14:textId="77777777" w:rsidR="00D75258" w:rsidRPr="00914012" w:rsidRDefault="009F0C13">
      <w:pPr>
        <w:pStyle w:val="Brdtekst"/>
        <w:spacing w:before="5" w:line="249" w:lineRule="auto"/>
        <w:ind w:right="108" w:firstLine="0"/>
        <w:rPr>
          <w:lang w:val="da-DK"/>
        </w:rPr>
      </w:pPr>
      <w:r>
        <w:t xml:space="preserve">»IN« (IN = immediate notification), </w:t>
      </w:r>
      <w:proofErr w:type="spellStart"/>
      <w:r>
        <w:t>dvs</w:t>
      </w:r>
      <w:proofErr w:type="spellEnd"/>
      <w:r>
        <w:t xml:space="preserve">. type IAIN. </w:t>
      </w:r>
      <w:r w:rsidRPr="00914012">
        <w:rPr>
          <w:lang w:val="da-DK"/>
        </w:rPr>
        <w:t xml:space="preserve">At MAH skifter adresse er et eksempel på en sådan </w:t>
      </w:r>
      <w:r w:rsidRPr="00914012">
        <w:rPr>
          <w:spacing w:val="-2"/>
          <w:lang w:val="da-DK"/>
        </w:rPr>
        <w:t>ændring.</w:t>
      </w:r>
    </w:p>
    <w:p w14:paraId="68FD1CF1" w14:textId="77777777" w:rsidR="00D75258" w:rsidRPr="00914012" w:rsidRDefault="009F0C13">
      <w:pPr>
        <w:pStyle w:val="Brdtekst"/>
        <w:spacing w:line="249" w:lineRule="auto"/>
        <w:ind w:right="102"/>
        <w:rPr>
          <w:lang w:val="da-DK"/>
        </w:rPr>
      </w:pPr>
      <w:r w:rsidRPr="00914012">
        <w:rPr>
          <w:lang w:val="da-DK"/>
        </w:rPr>
        <w:t xml:space="preserve">Som altovervejende hovedregel skal type </w:t>
      </w:r>
      <w:proofErr w:type="gramStart"/>
      <w:r w:rsidRPr="00914012">
        <w:rPr>
          <w:lang w:val="da-DK"/>
        </w:rPr>
        <w:t>IA variationer</w:t>
      </w:r>
      <w:proofErr w:type="gramEnd"/>
      <w:r w:rsidRPr="00914012">
        <w:rPr>
          <w:lang w:val="da-DK"/>
        </w:rPr>
        <w:t xml:space="preserve"> samles i en »</w:t>
      </w:r>
      <w:proofErr w:type="spellStart"/>
      <w:r w:rsidRPr="00914012">
        <w:rPr>
          <w:lang w:val="da-DK"/>
        </w:rPr>
        <w:t>annual</w:t>
      </w:r>
      <w:proofErr w:type="spellEnd"/>
      <w:r w:rsidRPr="00914012">
        <w:rPr>
          <w:lang w:val="da-DK"/>
        </w:rPr>
        <w:t xml:space="preserve"> update« og indsendes til Lægemiddelstyrelsen senest 12 måneder efter implementeringen af den første ændring af type IA. Hvis der i perioden kun foretages en type </w:t>
      </w:r>
      <w:proofErr w:type="gramStart"/>
      <w:r w:rsidRPr="00914012">
        <w:rPr>
          <w:lang w:val="da-DK"/>
        </w:rPr>
        <w:t>IA ændring</w:t>
      </w:r>
      <w:proofErr w:type="gramEnd"/>
      <w:r w:rsidRPr="00914012">
        <w:rPr>
          <w:lang w:val="da-DK"/>
        </w:rPr>
        <w:t xml:space="preserve"> for lægemidlet indsendes »</w:t>
      </w:r>
      <w:proofErr w:type="spellStart"/>
      <w:r w:rsidRPr="00914012">
        <w:rPr>
          <w:lang w:val="da-DK"/>
        </w:rPr>
        <w:t>annual</w:t>
      </w:r>
      <w:proofErr w:type="spellEnd"/>
      <w:r w:rsidRPr="00914012">
        <w:rPr>
          <w:lang w:val="da-DK"/>
        </w:rPr>
        <w:t xml:space="preserve"> update« som en single type IA variation. En »</w:t>
      </w:r>
      <w:proofErr w:type="spellStart"/>
      <w:r w:rsidRPr="00914012">
        <w:rPr>
          <w:lang w:val="da-DK"/>
        </w:rPr>
        <w:t>annual</w:t>
      </w:r>
      <w:proofErr w:type="spellEnd"/>
      <w:r w:rsidRPr="00914012">
        <w:rPr>
          <w:lang w:val="da-DK"/>
        </w:rPr>
        <w:t xml:space="preserve"> update« må tidligst indsendes til Lægemiddelstyrelsen 9 måneder efter implementeringen af den første ændring af type IA.</w:t>
      </w:r>
    </w:p>
    <w:p w14:paraId="514C3107" w14:textId="77777777" w:rsidR="00D75258" w:rsidRPr="00914012" w:rsidRDefault="009F0C13">
      <w:pPr>
        <w:pStyle w:val="Brdtekst"/>
        <w:spacing w:before="64" w:line="249" w:lineRule="auto"/>
        <w:ind w:right="105" w:firstLine="169"/>
        <w:rPr>
          <w:lang w:val="da-DK"/>
        </w:rPr>
      </w:pPr>
      <w:r w:rsidRPr="00914012">
        <w:rPr>
          <w:lang w:val="da-DK"/>
        </w:rPr>
        <w:t>Type IAIN variationer kan indgå i en »</w:t>
      </w:r>
      <w:proofErr w:type="spellStart"/>
      <w:r w:rsidRPr="00914012">
        <w:rPr>
          <w:lang w:val="da-DK"/>
        </w:rPr>
        <w:t>annual</w:t>
      </w:r>
      <w:proofErr w:type="spellEnd"/>
      <w:r w:rsidRPr="00914012">
        <w:rPr>
          <w:lang w:val="da-DK"/>
        </w:rPr>
        <w:t xml:space="preserve"> update«, hvis den indsendes straks efter </w:t>
      </w:r>
      <w:proofErr w:type="spellStart"/>
      <w:r w:rsidRPr="00914012">
        <w:rPr>
          <w:lang w:val="da-DK"/>
        </w:rPr>
        <w:t>implementerin</w:t>
      </w:r>
      <w:proofErr w:type="spellEnd"/>
      <w:r w:rsidRPr="00914012">
        <w:rPr>
          <w:lang w:val="da-DK"/>
        </w:rPr>
        <w:t>- gen af type IAIN variationen.</w:t>
      </w:r>
    </w:p>
    <w:p w14:paraId="7301AD76" w14:textId="77777777" w:rsidR="00D75258" w:rsidRPr="00914012" w:rsidRDefault="009F0C13">
      <w:pPr>
        <w:pStyle w:val="Brdtekst"/>
        <w:spacing w:line="249" w:lineRule="auto"/>
        <w:ind w:right="108"/>
        <w:rPr>
          <w:lang w:val="da-DK"/>
        </w:rPr>
      </w:pPr>
      <w:r w:rsidRPr="00914012">
        <w:rPr>
          <w:lang w:val="da-DK"/>
        </w:rPr>
        <w:t xml:space="preserve">Som en undtagelse til ovenstående kan indsendelse af type </w:t>
      </w:r>
      <w:proofErr w:type="gramStart"/>
      <w:r w:rsidRPr="00914012">
        <w:rPr>
          <w:lang w:val="da-DK"/>
        </w:rPr>
        <w:t>IA variationer</w:t>
      </w:r>
      <w:proofErr w:type="gramEnd"/>
      <w:r w:rsidRPr="00914012">
        <w:rPr>
          <w:lang w:val="da-DK"/>
        </w:rPr>
        <w:t xml:space="preserve"> uden om »</w:t>
      </w:r>
      <w:proofErr w:type="spellStart"/>
      <w:r w:rsidRPr="00914012">
        <w:rPr>
          <w:lang w:val="da-DK"/>
        </w:rPr>
        <w:t>annual</w:t>
      </w:r>
      <w:proofErr w:type="spellEnd"/>
      <w:r w:rsidRPr="00914012">
        <w:rPr>
          <w:lang w:val="da-DK"/>
        </w:rPr>
        <w:t xml:space="preserve"> update« ske</w:t>
      </w:r>
      <w:r w:rsidRPr="00914012">
        <w:rPr>
          <w:spacing w:val="40"/>
          <w:lang w:val="da-DK"/>
        </w:rPr>
        <w:t xml:space="preserve"> </w:t>
      </w:r>
      <w:r w:rsidRPr="00914012">
        <w:rPr>
          <w:lang w:val="da-DK"/>
        </w:rPr>
        <w:t>i følgende tilfælde:</w:t>
      </w:r>
    </w:p>
    <w:p w14:paraId="2268727E" w14:textId="77777777" w:rsidR="004E2024" w:rsidRPr="00914012" w:rsidRDefault="004E2024">
      <w:pPr>
        <w:pStyle w:val="Brdtekst"/>
        <w:spacing w:before="182" w:line="249" w:lineRule="auto"/>
        <w:ind w:right="631" w:firstLine="0"/>
        <w:jc w:val="left"/>
        <w:rPr>
          <w:ins w:id="37" w:author="Katrine Damkjær Madsen" w:date="2025-06-25T12:52:00Z"/>
          <w:lang w:val="da-DK"/>
        </w:rPr>
      </w:pPr>
      <w:ins w:id="38" w:author="Katrine Damkjær Madsen" w:date="2025-06-25T12:50:00Z">
        <w:r w:rsidRPr="00914012">
          <w:rPr>
            <w:lang w:val="da-DK"/>
          </w:rPr>
          <w:t>–</w:t>
        </w:r>
        <w:r w:rsidRPr="00914012">
          <w:rPr>
            <w:spacing w:val="80"/>
            <w:lang w:val="da-DK"/>
          </w:rPr>
          <w:t xml:space="preserve"> </w:t>
        </w:r>
      </w:ins>
      <w:r w:rsidR="009F0C13" w:rsidRPr="00914012">
        <w:rPr>
          <w:lang w:val="da-DK"/>
        </w:rPr>
        <w:t>Type</w:t>
      </w:r>
      <w:r w:rsidR="009F0C13" w:rsidRPr="00914012">
        <w:rPr>
          <w:spacing w:val="-3"/>
          <w:lang w:val="da-DK"/>
        </w:rPr>
        <w:t xml:space="preserve"> </w:t>
      </w:r>
      <w:proofErr w:type="gramStart"/>
      <w:r w:rsidR="009F0C13" w:rsidRPr="00914012">
        <w:rPr>
          <w:lang w:val="da-DK"/>
        </w:rPr>
        <w:t>IA</w:t>
      </w:r>
      <w:r w:rsidR="009F0C13" w:rsidRPr="00914012">
        <w:rPr>
          <w:spacing w:val="-3"/>
          <w:lang w:val="da-DK"/>
        </w:rPr>
        <w:t xml:space="preserve"> </w:t>
      </w:r>
      <w:r w:rsidR="009F0C13" w:rsidRPr="00914012">
        <w:rPr>
          <w:lang w:val="da-DK"/>
        </w:rPr>
        <w:t>variationer</w:t>
      </w:r>
      <w:proofErr w:type="gramEnd"/>
      <w:r w:rsidR="009F0C13" w:rsidRPr="00914012">
        <w:rPr>
          <w:spacing w:val="-3"/>
          <w:lang w:val="da-DK"/>
        </w:rPr>
        <w:t xml:space="preserve"> </w:t>
      </w:r>
      <w:r w:rsidR="009F0C13" w:rsidRPr="00914012">
        <w:rPr>
          <w:lang w:val="da-DK"/>
        </w:rPr>
        <w:t>som</w:t>
      </w:r>
      <w:r w:rsidR="009F0C13" w:rsidRPr="00914012">
        <w:rPr>
          <w:spacing w:val="-4"/>
          <w:lang w:val="da-DK"/>
        </w:rPr>
        <w:t xml:space="preserve"> </w:t>
      </w:r>
      <w:r w:rsidR="009F0C13" w:rsidRPr="00914012">
        <w:rPr>
          <w:lang w:val="da-DK"/>
        </w:rPr>
        <w:t>er</w:t>
      </w:r>
      <w:r w:rsidR="009F0C13" w:rsidRPr="00914012">
        <w:rPr>
          <w:spacing w:val="-3"/>
          <w:lang w:val="da-DK"/>
        </w:rPr>
        <w:t xml:space="preserve"> </w:t>
      </w:r>
      <w:r w:rsidR="009F0C13" w:rsidRPr="00914012">
        <w:rPr>
          <w:lang w:val="da-DK"/>
        </w:rPr>
        <w:t>en</w:t>
      </w:r>
      <w:r w:rsidR="009F0C13" w:rsidRPr="00914012">
        <w:rPr>
          <w:spacing w:val="-3"/>
          <w:lang w:val="da-DK"/>
        </w:rPr>
        <w:t xml:space="preserve"> </w:t>
      </w:r>
      <w:r w:rsidR="009F0C13" w:rsidRPr="00914012">
        <w:rPr>
          <w:lang w:val="da-DK"/>
        </w:rPr>
        <w:t>del</w:t>
      </w:r>
      <w:r w:rsidR="009F0C13" w:rsidRPr="00914012">
        <w:rPr>
          <w:spacing w:val="-3"/>
          <w:lang w:val="da-DK"/>
        </w:rPr>
        <w:t xml:space="preserve"> </w:t>
      </w:r>
      <w:r w:rsidR="009F0C13" w:rsidRPr="00914012">
        <w:rPr>
          <w:lang w:val="da-DK"/>
        </w:rPr>
        <w:t>af</w:t>
      </w:r>
      <w:r w:rsidR="009F0C13" w:rsidRPr="00914012">
        <w:rPr>
          <w:spacing w:val="-3"/>
          <w:lang w:val="da-DK"/>
        </w:rPr>
        <w:t xml:space="preserve"> </w:t>
      </w:r>
      <w:r w:rsidR="009F0C13" w:rsidRPr="00914012">
        <w:rPr>
          <w:lang w:val="da-DK"/>
        </w:rPr>
        <w:t>en</w:t>
      </w:r>
      <w:r w:rsidR="009F0C13" w:rsidRPr="00914012">
        <w:rPr>
          <w:spacing w:val="-3"/>
          <w:lang w:val="da-DK"/>
        </w:rPr>
        <w:t xml:space="preserve"> </w:t>
      </w:r>
      <w:r w:rsidR="009F0C13" w:rsidRPr="00914012">
        <w:rPr>
          <w:lang w:val="da-DK"/>
        </w:rPr>
        <w:t>gruppering,</w:t>
      </w:r>
      <w:r w:rsidR="009F0C13" w:rsidRPr="00914012">
        <w:rPr>
          <w:spacing w:val="-3"/>
          <w:lang w:val="da-DK"/>
        </w:rPr>
        <w:t xml:space="preserve"> </w:t>
      </w:r>
      <w:r w:rsidR="009F0C13" w:rsidRPr="00914012">
        <w:rPr>
          <w:lang w:val="da-DK"/>
        </w:rPr>
        <w:t>hvor</w:t>
      </w:r>
      <w:r w:rsidR="009F0C13" w:rsidRPr="00914012">
        <w:rPr>
          <w:spacing w:val="-3"/>
          <w:lang w:val="da-DK"/>
        </w:rPr>
        <w:t xml:space="preserve"> </w:t>
      </w:r>
      <w:r w:rsidR="009F0C13" w:rsidRPr="00914012">
        <w:rPr>
          <w:lang w:val="da-DK"/>
        </w:rPr>
        <w:t>mindst</w:t>
      </w:r>
      <w:r w:rsidR="009F0C13" w:rsidRPr="00914012">
        <w:rPr>
          <w:spacing w:val="-3"/>
          <w:lang w:val="da-DK"/>
        </w:rPr>
        <w:t xml:space="preserve"> </w:t>
      </w:r>
      <w:r w:rsidR="009F0C13" w:rsidRPr="00914012">
        <w:rPr>
          <w:lang w:val="da-DK"/>
        </w:rPr>
        <w:t>1</w:t>
      </w:r>
      <w:r w:rsidR="009F0C13" w:rsidRPr="00914012">
        <w:rPr>
          <w:spacing w:val="-3"/>
          <w:lang w:val="da-DK"/>
        </w:rPr>
        <w:t xml:space="preserve"> </w:t>
      </w:r>
      <w:r w:rsidR="009F0C13" w:rsidRPr="00914012">
        <w:rPr>
          <w:lang w:val="da-DK"/>
        </w:rPr>
        <w:t>af</w:t>
      </w:r>
      <w:r w:rsidR="009F0C13" w:rsidRPr="00914012">
        <w:rPr>
          <w:spacing w:val="-3"/>
          <w:lang w:val="da-DK"/>
        </w:rPr>
        <w:t xml:space="preserve"> </w:t>
      </w:r>
      <w:r w:rsidR="009F0C13" w:rsidRPr="00914012">
        <w:rPr>
          <w:lang w:val="da-DK"/>
        </w:rPr>
        <w:t>variationerne</w:t>
      </w:r>
      <w:r w:rsidR="009F0C13" w:rsidRPr="00914012">
        <w:rPr>
          <w:spacing w:val="-3"/>
          <w:lang w:val="da-DK"/>
        </w:rPr>
        <w:t xml:space="preserve"> </w:t>
      </w:r>
      <w:r w:rsidR="009F0C13" w:rsidRPr="00914012">
        <w:rPr>
          <w:lang w:val="da-DK"/>
        </w:rPr>
        <w:t>er</w:t>
      </w:r>
      <w:r w:rsidR="009F0C13" w:rsidRPr="00914012">
        <w:rPr>
          <w:spacing w:val="-3"/>
          <w:lang w:val="da-DK"/>
        </w:rPr>
        <w:t xml:space="preserve"> </w:t>
      </w:r>
      <w:r w:rsidR="009F0C13" w:rsidRPr="00914012">
        <w:rPr>
          <w:lang w:val="da-DK"/>
        </w:rPr>
        <w:t>type</w:t>
      </w:r>
      <w:r w:rsidR="009F0C13" w:rsidRPr="00914012">
        <w:rPr>
          <w:spacing w:val="-3"/>
          <w:lang w:val="da-DK"/>
        </w:rPr>
        <w:t xml:space="preserve"> </w:t>
      </w:r>
      <w:r w:rsidR="009F0C13" w:rsidRPr="00914012">
        <w:rPr>
          <w:lang w:val="da-DK"/>
        </w:rPr>
        <w:t>IB/type</w:t>
      </w:r>
      <w:r w:rsidR="009F0C13" w:rsidRPr="00914012">
        <w:rPr>
          <w:spacing w:val="-3"/>
          <w:lang w:val="da-DK"/>
        </w:rPr>
        <w:t xml:space="preserve"> </w:t>
      </w:r>
      <w:r w:rsidR="009F0C13" w:rsidRPr="00914012">
        <w:rPr>
          <w:lang w:val="da-DK"/>
        </w:rPr>
        <w:t xml:space="preserve">II </w:t>
      </w:r>
    </w:p>
    <w:p w14:paraId="56966C5E" w14:textId="1FDAFBD7" w:rsidR="00D75258" w:rsidRPr="005017D9" w:rsidRDefault="009F0C13" w:rsidP="005017D9">
      <w:pPr>
        <w:pStyle w:val="Brdtekst"/>
        <w:spacing w:before="182" w:line="249" w:lineRule="auto"/>
        <w:ind w:right="631" w:firstLine="0"/>
        <w:jc w:val="left"/>
        <w:rPr>
          <w:lang w:val="da-DK"/>
        </w:rPr>
      </w:pPr>
      <w:r w:rsidRPr="00914012">
        <w:rPr>
          <w:lang w:val="da-DK"/>
        </w:rPr>
        <w:t>–</w:t>
      </w:r>
      <w:r w:rsidRPr="00914012">
        <w:rPr>
          <w:spacing w:val="80"/>
          <w:lang w:val="da-DK"/>
        </w:rPr>
        <w:t xml:space="preserve"> </w:t>
      </w:r>
      <w:r w:rsidRPr="00914012">
        <w:rPr>
          <w:lang w:val="da-DK"/>
        </w:rPr>
        <w:t xml:space="preserve">Type </w:t>
      </w:r>
      <w:proofErr w:type="gramStart"/>
      <w:r w:rsidRPr="00914012">
        <w:rPr>
          <w:lang w:val="da-DK"/>
        </w:rPr>
        <w:t>IA variationer</w:t>
      </w:r>
      <w:proofErr w:type="gramEnd"/>
      <w:r w:rsidRPr="00914012">
        <w:rPr>
          <w:lang w:val="da-DK"/>
        </w:rPr>
        <w:t xml:space="preserve"> som en del af en supergruppering</w:t>
      </w:r>
    </w:p>
    <w:p w14:paraId="63C82372" w14:textId="77777777" w:rsidR="00D75258" w:rsidRPr="00914012" w:rsidRDefault="009F0C13">
      <w:pPr>
        <w:pStyle w:val="Brdtekst"/>
        <w:spacing w:before="0"/>
        <w:ind w:firstLine="0"/>
        <w:jc w:val="left"/>
        <w:rPr>
          <w:lang w:val="da-DK"/>
        </w:rPr>
      </w:pPr>
      <w:r w:rsidRPr="00914012">
        <w:rPr>
          <w:lang w:val="da-DK"/>
        </w:rPr>
        <w:t>Endvidere</w:t>
      </w:r>
      <w:r w:rsidRPr="00914012">
        <w:rPr>
          <w:spacing w:val="18"/>
          <w:lang w:val="da-DK"/>
        </w:rPr>
        <w:t xml:space="preserve"> </w:t>
      </w:r>
      <w:r w:rsidRPr="00914012">
        <w:rPr>
          <w:lang w:val="da-DK"/>
        </w:rPr>
        <w:t>kan</w:t>
      </w:r>
      <w:r w:rsidRPr="00914012">
        <w:rPr>
          <w:spacing w:val="18"/>
          <w:lang w:val="da-DK"/>
        </w:rPr>
        <w:t xml:space="preserve"> </w:t>
      </w:r>
      <w:r w:rsidRPr="00914012">
        <w:rPr>
          <w:lang w:val="da-DK"/>
        </w:rPr>
        <w:t>individuelle</w:t>
      </w:r>
      <w:r w:rsidRPr="00914012">
        <w:rPr>
          <w:spacing w:val="18"/>
          <w:lang w:val="da-DK"/>
        </w:rPr>
        <w:t xml:space="preserve"> </w:t>
      </w:r>
      <w:r w:rsidRPr="00914012">
        <w:rPr>
          <w:lang w:val="da-DK"/>
        </w:rPr>
        <w:t>type</w:t>
      </w:r>
      <w:r w:rsidRPr="00914012">
        <w:rPr>
          <w:spacing w:val="18"/>
          <w:lang w:val="da-DK"/>
        </w:rPr>
        <w:t xml:space="preserve"> </w:t>
      </w:r>
      <w:proofErr w:type="gramStart"/>
      <w:r w:rsidRPr="00914012">
        <w:rPr>
          <w:lang w:val="da-DK"/>
        </w:rPr>
        <w:t>IA</w:t>
      </w:r>
      <w:r w:rsidRPr="00914012">
        <w:rPr>
          <w:spacing w:val="18"/>
          <w:lang w:val="da-DK"/>
        </w:rPr>
        <w:t xml:space="preserve"> </w:t>
      </w:r>
      <w:r w:rsidRPr="00914012">
        <w:rPr>
          <w:lang w:val="da-DK"/>
        </w:rPr>
        <w:t>variationer</w:t>
      </w:r>
      <w:proofErr w:type="gramEnd"/>
      <w:r w:rsidRPr="00914012">
        <w:rPr>
          <w:spacing w:val="18"/>
          <w:lang w:val="da-DK"/>
        </w:rPr>
        <w:t xml:space="preserve"> </w:t>
      </w:r>
      <w:r w:rsidRPr="00914012">
        <w:rPr>
          <w:lang w:val="da-DK"/>
        </w:rPr>
        <w:t>efter</w:t>
      </w:r>
      <w:r w:rsidRPr="00914012">
        <w:rPr>
          <w:spacing w:val="18"/>
          <w:lang w:val="da-DK"/>
        </w:rPr>
        <w:t xml:space="preserve"> </w:t>
      </w:r>
      <w:r w:rsidRPr="00914012">
        <w:rPr>
          <w:lang w:val="da-DK"/>
        </w:rPr>
        <w:t>aftale</w:t>
      </w:r>
      <w:r w:rsidRPr="00914012">
        <w:rPr>
          <w:spacing w:val="18"/>
          <w:lang w:val="da-DK"/>
        </w:rPr>
        <w:t xml:space="preserve"> </w:t>
      </w:r>
      <w:r w:rsidRPr="00914012">
        <w:rPr>
          <w:lang w:val="da-DK"/>
        </w:rPr>
        <w:t>med</w:t>
      </w:r>
      <w:r w:rsidRPr="00914012">
        <w:rPr>
          <w:spacing w:val="18"/>
          <w:lang w:val="da-DK"/>
        </w:rPr>
        <w:t xml:space="preserve"> </w:t>
      </w:r>
      <w:r w:rsidRPr="00914012">
        <w:rPr>
          <w:lang w:val="da-DK"/>
        </w:rPr>
        <w:t>Lægemiddelstyrelsen</w:t>
      </w:r>
      <w:r w:rsidRPr="00914012">
        <w:rPr>
          <w:spacing w:val="18"/>
          <w:lang w:val="da-DK"/>
        </w:rPr>
        <w:t xml:space="preserve"> </w:t>
      </w:r>
      <w:r w:rsidRPr="00914012">
        <w:rPr>
          <w:lang w:val="da-DK"/>
        </w:rPr>
        <w:t>indsendes</w:t>
      </w:r>
      <w:r w:rsidRPr="00914012">
        <w:rPr>
          <w:spacing w:val="18"/>
          <w:lang w:val="da-DK"/>
        </w:rPr>
        <w:t xml:space="preserve"> </w:t>
      </w:r>
      <w:r w:rsidRPr="00914012">
        <w:rPr>
          <w:spacing w:val="-2"/>
          <w:lang w:val="da-DK"/>
        </w:rPr>
        <w:t>uden</w:t>
      </w:r>
      <w:ins w:id="39" w:author="Katrine Damkjær Madsen" w:date="2025-06-25T12:52:00Z">
        <w:r w:rsidR="004E2024">
          <w:rPr>
            <w:spacing w:val="-2"/>
            <w:lang w:val="da-DK"/>
          </w:rPr>
          <w:t xml:space="preserve"> </w:t>
        </w:r>
      </w:ins>
      <w:r w:rsidRPr="00914012">
        <w:rPr>
          <w:spacing w:val="-2"/>
          <w:lang w:val="da-DK"/>
        </w:rPr>
        <w:t>om</w:t>
      </w:r>
    </w:p>
    <w:p w14:paraId="1004A954" w14:textId="77777777" w:rsidR="00D75258" w:rsidRPr="00914012" w:rsidRDefault="009F0C13">
      <w:pPr>
        <w:pStyle w:val="Brdtekst"/>
        <w:spacing w:before="12"/>
        <w:ind w:firstLine="0"/>
        <w:jc w:val="left"/>
        <w:rPr>
          <w:lang w:val="da-DK"/>
        </w:rPr>
      </w:pPr>
      <w:r w:rsidRPr="00914012">
        <w:rPr>
          <w:lang w:val="da-DK"/>
        </w:rPr>
        <w:t>»</w:t>
      </w:r>
      <w:proofErr w:type="spellStart"/>
      <w:r w:rsidRPr="00914012">
        <w:rPr>
          <w:lang w:val="da-DK"/>
        </w:rPr>
        <w:t>annual</w:t>
      </w:r>
      <w:proofErr w:type="spellEnd"/>
      <w:r w:rsidRPr="00914012">
        <w:rPr>
          <w:lang w:val="da-DK"/>
        </w:rPr>
        <w:t xml:space="preserve"> update« i følgende </w:t>
      </w:r>
      <w:r w:rsidRPr="00914012">
        <w:rPr>
          <w:spacing w:val="-2"/>
          <w:lang w:val="da-DK"/>
        </w:rPr>
        <w:t>tilfælde:</w:t>
      </w:r>
    </w:p>
    <w:p w14:paraId="1DE0B7FC" w14:textId="562D7B63" w:rsidR="00D75258" w:rsidRPr="00914012" w:rsidRDefault="009F0C13">
      <w:pPr>
        <w:pStyle w:val="Listeafsnit"/>
        <w:numPr>
          <w:ilvl w:val="0"/>
          <w:numId w:val="4"/>
        </w:numPr>
        <w:tabs>
          <w:tab w:val="left" w:pos="451"/>
        </w:tabs>
        <w:spacing w:line="249" w:lineRule="auto"/>
        <w:ind w:right="105"/>
        <w:jc w:val="left"/>
        <w:rPr>
          <w:sz w:val="24"/>
          <w:lang w:val="da-DK"/>
        </w:rPr>
      </w:pPr>
      <w:r w:rsidRPr="00914012">
        <w:rPr>
          <w:sz w:val="24"/>
          <w:lang w:val="da-DK"/>
        </w:rPr>
        <w:t>Hvis</w:t>
      </w:r>
      <w:r w:rsidRPr="00914012">
        <w:rPr>
          <w:spacing w:val="37"/>
          <w:sz w:val="24"/>
          <w:lang w:val="da-DK"/>
        </w:rPr>
        <w:t xml:space="preserve"> </w:t>
      </w:r>
      <w:r w:rsidRPr="00914012">
        <w:rPr>
          <w:sz w:val="24"/>
          <w:lang w:val="da-DK"/>
        </w:rPr>
        <w:t>type</w:t>
      </w:r>
      <w:r w:rsidRPr="00914012">
        <w:rPr>
          <w:spacing w:val="37"/>
          <w:sz w:val="24"/>
          <w:lang w:val="da-DK"/>
        </w:rPr>
        <w:t xml:space="preserve"> </w:t>
      </w:r>
      <w:proofErr w:type="gramStart"/>
      <w:r w:rsidRPr="00914012">
        <w:rPr>
          <w:sz w:val="24"/>
          <w:lang w:val="da-DK"/>
        </w:rPr>
        <w:t>IA</w:t>
      </w:r>
      <w:r w:rsidRPr="00914012">
        <w:rPr>
          <w:spacing w:val="37"/>
          <w:sz w:val="24"/>
          <w:lang w:val="da-DK"/>
        </w:rPr>
        <w:t xml:space="preserve"> </w:t>
      </w:r>
      <w:r w:rsidRPr="00914012">
        <w:rPr>
          <w:sz w:val="24"/>
          <w:lang w:val="da-DK"/>
        </w:rPr>
        <w:t>variationen</w:t>
      </w:r>
      <w:proofErr w:type="gramEnd"/>
      <w:r w:rsidRPr="00914012">
        <w:rPr>
          <w:spacing w:val="37"/>
          <w:sz w:val="24"/>
          <w:lang w:val="da-DK"/>
        </w:rPr>
        <w:t xml:space="preserve"> </w:t>
      </w:r>
      <w:r w:rsidRPr="00914012">
        <w:rPr>
          <w:sz w:val="24"/>
          <w:lang w:val="da-DK"/>
        </w:rPr>
        <w:t>er</w:t>
      </w:r>
      <w:r w:rsidRPr="00914012">
        <w:rPr>
          <w:spacing w:val="37"/>
          <w:sz w:val="24"/>
          <w:lang w:val="da-DK"/>
        </w:rPr>
        <w:t xml:space="preserve"> </w:t>
      </w:r>
      <w:r w:rsidRPr="00914012">
        <w:rPr>
          <w:sz w:val="24"/>
          <w:lang w:val="da-DK"/>
        </w:rPr>
        <w:t>nødvendig</w:t>
      </w:r>
      <w:r w:rsidRPr="00914012">
        <w:rPr>
          <w:spacing w:val="37"/>
          <w:sz w:val="24"/>
          <w:lang w:val="da-DK"/>
        </w:rPr>
        <w:t xml:space="preserve"> </w:t>
      </w:r>
      <w:r w:rsidRPr="00914012">
        <w:rPr>
          <w:sz w:val="24"/>
          <w:lang w:val="da-DK"/>
        </w:rPr>
        <w:t>for</w:t>
      </w:r>
      <w:r w:rsidRPr="00914012">
        <w:rPr>
          <w:spacing w:val="37"/>
          <w:sz w:val="24"/>
          <w:lang w:val="da-DK"/>
        </w:rPr>
        <w:t xml:space="preserve"> </w:t>
      </w:r>
      <w:r w:rsidRPr="00914012">
        <w:rPr>
          <w:sz w:val="24"/>
          <w:lang w:val="da-DK"/>
        </w:rPr>
        <w:t>at</w:t>
      </w:r>
      <w:r w:rsidRPr="00914012">
        <w:rPr>
          <w:spacing w:val="37"/>
          <w:sz w:val="24"/>
          <w:lang w:val="da-DK"/>
        </w:rPr>
        <w:t xml:space="preserve"> </w:t>
      </w:r>
      <w:r w:rsidRPr="00914012">
        <w:rPr>
          <w:sz w:val="24"/>
          <w:lang w:val="da-DK"/>
        </w:rPr>
        <w:t>imødegå</w:t>
      </w:r>
      <w:r w:rsidRPr="00914012">
        <w:rPr>
          <w:spacing w:val="37"/>
          <w:sz w:val="24"/>
          <w:lang w:val="da-DK"/>
        </w:rPr>
        <w:t xml:space="preserve"> </w:t>
      </w:r>
      <w:r w:rsidRPr="00914012">
        <w:rPr>
          <w:sz w:val="24"/>
          <w:lang w:val="da-DK"/>
        </w:rPr>
        <w:t>lægemiddelmangel,</w:t>
      </w:r>
      <w:r w:rsidRPr="00914012">
        <w:rPr>
          <w:spacing w:val="37"/>
          <w:sz w:val="24"/>
          <w:lang w:val="da-DK"/>
        </w:rPr>
        <w:t xml:space="preserve"> </w:t>
      </w:r>
      <w:r w:rsidRPr="00914012">
        <w:rPr>
          <w:sz w:val="24"/>
          <w:lang w:val="da-DK"/>
        </w:rPr>
        <w:t>og</w:t>
      </w:r>
      <w:r w:rsidRPr="00914012">
        <w:rPr>
          <w:spacing w:val="37"/>
          <w:sz w:val="24"/>
          <w:lang w:val="da-DK"/>
        </w:rPr>
        <w:t xml:space="preserve"> </w:t>
      </w:r>
      <w:r w:rsidRPr="00914012">
        <w:rPr>
          <w:sz w:val="24"/>
          <w:lang w:val="da-DK"/>
        </w:rPr>
        <w:t>der</w:t>
      </w:r>
      <w:r w:rsidRPr="00914012">
        <w:rPr>
          <w:spacing w:val="37"/>
          <w:sz w:val="24"/>
          <w:lang w:val="da-DK"/>
        </w:rPr>
        <w:t xml:space="preserve"> </w:t>
      </w:r>
      <w:r w:rsidRPr="00914012">
        <w:rPr>
          <w:sz w:val="24"/>
          <w:lang w:val="da-DK"/>
        </w:rPr>
        <w:t>ifølge</w:t>
      </w:r>
      <w:r w:rsidRPr="00914012">
        <w:rPr>
          <w:spacing w:val="37"/>
          <w:sz w:val="24"/>
          <w:lang w:val="da-DK"/>
        </w:rPr>
        <w:t xml:space="preserve"> </w:t>
      </w:r>
      <w:r w:rsidRPr="00914012">
        <w:rPr>
          <w:sz w:val="24"/>
          <w:lang w:val="da-DK"/>
        </w:rPr>
        <w:t>MSSG</w:t>
      </w:r>
      <w:r w:rsidRPr="00914012">
        <w:rPr>
          <w:spacing w:val="37"/>
          <w:sz w:val="24"/>
          <w:lang w:val="da-DK"/>
        </w:rPr>
        <w:t xml:space="preserve"> </w:t>
      </w:r>
      <w:ins w:id="40" w:author="Stine Geisler" w:date="2025-08-25T11:22:00Z">
        <w:r w:rsidR="0070764C">
          <w:rPr>
            <w:sz w:val="24"/>
            <w:lang w:val="da-DK"/>
          </w:rPr>
          <w:t>(</w:t>
        </w:r>
        <w:del w:id="41" w:author="Katrine Damkjær Madsen" w:date="2025-08-27T14:33:00Z">
          <w:r w:rsidR="0070764C" w:rsidRPr="00AD5F25" w:rsidDel="00094588">
            <w:rPr>
              <w:lang w:val="da-DK"/>
            </w:rPr>
            <w:delText>Executive steering group on shortages and safety of medicinal products</w:delText>
          </w:r>
        </w:del>
      </w:ins>
      <w:ins w:id="42" w:author="Katrine Damkjær Madsen" w:date="2025-08-27T14:33:00Z">
        <w:r w:rsidR="00094588">
          <w:rPr>
            <w:lang w:val="da-DK"/>
          </w:rPr>
          <w:t>Medic</w:t>
        </w:r>
      </w:ins>
      <w:ins w:id="43" w:author="Katrine Damkjær Madsen" w:date="2025-08-27T14:34:00Z">
        <w:r w:rsidR="00094588">
          <w:rPr>
            <w:lang w:val="da-DK"/>
          </w:rPr>
          <w:t>i</w:t>
        </w:r>
      </w:ins>
      <w:ins w:id="44" w:author="Katrine Damkjær Madsen" w:date="2025-08-27T14:33:00Z">
        <w:r w:rsidR="00094588">
          <w:rPr>
            <w:lang w:val="da-DK"/>
          </w:rPr>
          <w:t>nes</w:t>
        </w:r>
      </w:ins>
      <w:ins w:id="45" w:author="Katrine Damkjær Madsen" w:date="2025-08-27T14:34:00Z">
        <w:r w:rsidR="00094588">
          <w:rPr>
            <w:lang w:val="da-DK"/>
          </w:rPr>
          <w:t xml:space="preserve"> Shortages </w:t>
        </w:r>
        <w:proofErr w:type="spellStart"/>
        <w:r w:rsidR="00094588">
          <w:rPr>
            <w:lang w:val="da-DK"/>
          </w:rPr>
          <w:t>Steering</w:t>
        </w:r>
        <w:proofErr w:type="spellEnd"/>
        <w:r w:rsidR="00094588">
          <w:rPr>
            <w:lang w:val="da-DK"/>
          </w:rPr>
          <w:t xml:space="preserve"> Group</w:t>
        </w:r>
      </w:ins>
      <w:ins w:id="46" w:author="Stine Geisler" w:date="2025-08-25T11:22:00Z">
        <w:r w:rsidR="0070764C">
          <w:rPr>
            <w:sz w:val="24"/>
            <w:lang w:val="da-DK"/>
          </w:rPr>
          <w:t xml:space="preserve">) </w:t>
        </w:r>
      </w:ins>
      <w:r w:rsidRPr="00914012">
        <w:rPr>
          <w:sz w:val="24"/>
          <w:lang w:val="da-DK"/>
        </w:rPr>
        <w:t>er behov for regulatorisk fleksibilitet</w:t>
      </w:r>
    </w:p>
    <w:p w14:paraId="50FF086D" w14:textId="77777777" w:rsidR="00D75258" w:rsidRPr="00914012" w:rsidRDefault="009F0C13">
      <w:pPr>
        <w:pStyle w:val="Listeafsnit"/>
        <w:numPr>
          <w:ilvl w:val="0"/>
          <w:numId w:val="4"/>
        </w:numPr>
        <w:tabs>
          <w:tab w:val="left" w:pos="451"/>
        </w:tabs>
        <w:spacing w:before="2" w:line="249" w:lineRule="auto"/>
        <w:ind w:right="107" w:hanging="301"/>
        <w:jc w:val="left"/>
        <w:rPr>
          <w:sz w:val="24"/>
          <w:lang w:val="da-DK"/>
        </w:rPr>
      </w:pPr>
      <w:r w:rsidRPr="00914012">
        <w:rPr>
          <w:sz w:val="24"/>
          <w:lang w:val="da-DK"/>
        </w:rPr>
        <w:t>Hvis</w:t>
      </w:r>
      <w:r w:rsidRPr="00914012">
        <w:rPr>
          <w:spacing w:val="31"/>
          <w:sz w:val="24"/>
          <w:lang w:val="da-DK"/>
        </w:rPr>
        <w:t xml:space="preserve"> </w:t>
      </w:r>
      <w:r w:rsidRPr="00914012">
        <w:rPr>
          <w:sz w:val="24"/>
          <w:lang w:val="da-DK"/>
        </w:rPr>
        <w:t>Lægemiddelstyrelsen</w:t>
      </w:r>
      <w:r w:rsidRPr="00914012">
        <w:rPr>
          <w:spacing w:val="31"/>
          <w:sz w:val="24"/>
          <w:lang w:val="da-DK"/>
        </w:rPr>
        <w:t xml:space="preserve"> </w:t>
      </w:r>
      <w:r w:rsidRPr="00914012">
        <w:rPr>
          <w:sz w:val="24"/>
          <w:lang w:val="da-DK"/>
        </w:rPr>
        <w:t>vurderer,</w:t>
      </w:r>
      <w:r w:rsidRPr="00914012">
        <w:rPr>
          <w:spacing w:val="31"/>
          <w:sz w:val="24"/>
          <w:lang w:val="da-DK"/>
        </w:rPr>
        <w:t xml:space="preserve"> </w:t>
      </w:r>
      <w:r w:rsidRPr="00914012">
        <w:rPr>
          <w:sz w:val="24"/>
          <w:lang w:val="da-DK"/>
        </w:rPr>
        <w:t>at</w:t>
      </w:r>
      <w:r w:rsidRPr="00914012">
        <w:rPr>
          <w:spacing w:val="31"/>
          <w:sz w:val="24"/>
          <w:lang w:val="da-DK"/>
        </w:rPr>
        <w:t xml:space="preserve"> </w:t>
      </w:r>
      <w:r w:rsidRPr="00914012">
        <w:rPr>
          <w:sz w:val="24"/>
          <w:lang w:val="da-DK"/>
        </w:rPr>
        <w:t>det</w:t>
      </w:r>
      <w:r w:rsidRPr="00914012">
        <w:rPr>
          <w:spacing w:val="31"/>
          <w:sz w:val="24"/>
          <w:lang w:val="da-DK"/>
        </w:rPr>
        <w:t xml:space="preserve"> </w:t>
      </w:r>
      <w:r w:rsidRPr="00914012">
        <w:rPr>
          <w:sz w:val="24"/>
          <w:lang w:val="da-DK"/>
        </w:rPr>
        <w:t>af</w:t>
      </w:r>
      <w:r w:rsidRPr="00914012">
        <w:rPr>
          <w:spacing w:val="31"/>
          <w:sz w:val="24"/>
          <w:lang w:val="da-DK"/>
        </w:rPr>
        <w:t xml:space="preserve"> </w:t>
      </w:r>
      <w:r w:rsidRPr="00914012">
        <w:rPr>
          <w:sz w:val="24"/>
          <w:lang w:val="da-DK"/>
        </w:rPr>
        <w:t>hensyn</w:t>
      </w:r>
      <w:r w:rsidRPr="00914012">
        <w:rPr>
          <w:spacing w:val="31"/>
          <w:sz w:val="24"/>
          <w:lang w:val="da-DK"/>
        </w:rPr>
        <w:t xml:space="preserve"> </w:t>
      </w:r>
      <w:r w:rsidRPr="00914012">
        <w:rPr>
          <w:sz w:val="24"/>
          <w:lang w:val="da-DK"/>
        </w:rPr>
        <w:t>til</w:t>
      </w:r>
      <w:r w:rsidRPr="00914012">
        <w:rPr>
          <w:spacing w:val="31"/>
          <w:sz w:val="24"/>
          <w:lang w:val="da-DK"/>
        </w:rPr>
        <w:t xml:space="preserve"> </w:t>
      </w:r>
      <w:r w:rsidRPr="00914012">
        <w:rPr>
          <w:sz w:val="24"/>
          <w:lang w:val="da-DK"/>
        </w:rPr>
        <w:t>folkesundheden</w:t>
      </w:r>
      <w:r w:rsidRPr="00914012">
        <w:rPr>
          <w:spacing w:val="31"/>
          <w:sz w:val="24"/>
          <w:lang w:val="da-DK"/>
        </w:rPr>
        <w:t xml:space="preserve"> </w:t>
      </w:r>
      <w:r w:rsidRPr="00914012">
        <w:rPr>
          <w:sz w:val="24"/>
          <w:lang w:val="da-DK"/>
        </w:rPr>
        <w:t>er</w:t>
      </w:r>
      <w:r w:rsidRPr="00914012">
        <w:rPr>
          <w:spacing w:val="31"/>
          <w:sz w:val="24"/>
          <w:lang w:val="da-DK"/>
        </w:rPr>
        <w:t xml:space="preserve"> </w:t>
      </w:r>
      <w:r w:rsidRPr="00914012">
        <w:rPr>
          <w:sz w:val="24"/>
          <w:lang w:val="da-DK"/>
        </w:rPr>
        <w:t>nødvendigt</w:t>
      </w:r>
      <w:r w:rsidRPr="00914012">
        <w:rPr>
          <w:spacing w:val="31"/>
          <w:sz w:val="24"/>
          <w:lang w:val="da-DK"/>
        </w:rPr>
        <w:t xml:space="preserve"> </w:t>
      </w:r>
      <w:r w:rsidRPr="00914012">
        <w:rPr>
          <w:sz w:val="24"/>
          <w:lang w:val="da-DK"/>
        </w:rPr>
        <w:t>at</w:t>
      </w:r>
      <w:r w:rsidRPr="00914012">
        <w:rPr>
          <w:spacing w:val="31"/>
          <w:sz w:val="24"/>
          <w:lang w:val="da-DK"/>
        </w:rPr>
        <w:t xml:space="preserve"> </w:t>
      </w:r>
      <w:r w:rsidRPr="00914012">
        <w:rPr>
          <w:sz w:val="24"/>
          <w:lang w:val="da-DK"/>
        </w:rPr>
        <w:t>ændre</w:t>
      </w:r>
      <w:r w:rsidRPr="00914012">
        <w:rPr>
          <w:spacing w:val="31"/>
          <w:sz w:val="24"/>
          <w:lang w:val="da-DK"/>
        </w:rPr>
        <w:t xml:space="preserve"> </w:t>
      </w:r>
      <w:r w:rsidRPr="00914012">
        <w:rPr>
          <w:sz w:val="24"/>
          <w:lang w:val="da-DK"/>
        </w:rPr>
        <w:t xml:space="preserve">en markedsføringstilladelse via en eller flere type </w:t>
      </w:r>
      <w:proofErr w:type="gramStart"/>
      <w:r w:rsidRPr="00914012">
        <w:rPr>
          <w:sz w:val="24"/>
          <w:lang w:val="da-DK"/>
        </w:rPr>
        <w:t>IA variationer</w:t>
      </w:r>
      <w:proofErr w:type="gramEnd"/>
    </w:p>
    <w:p w14:paraId="62F31B2E" w14:textId="77777777" w:rsidR="00D75258" w:rsidRPr="00914012" w:rsidRDefault="009F0C13">
      <w:pPr>
        <w:pStyle w:val="Listeafsnit"/>
        <w:numPr>
          <w:ilvl w:val="0"/>
          <w:numId w:val="4"/>
        </w:numPr>
        <w:tabs>
          <w:tab w:val="left" w:pos="451"/>
        </w:tabs>
        <w:spacing w:before="2" w:line="249" w:lineRule="auto"/>
        <w:ind w:right="103" w:hanging="301"/>
        <w:jc w:val="left"/>
        <w:rPr>
          <w:sz w:val="24"/>
          <w:lang w:val="da-DK"/>
        </w:rPr>
      </w:pPr>
      <w:r w:rsidRPr="00914012">
        <w:rPr>
          <w:sz w:val="24"/>
          <w:lang w:val="da-DK"/>
        </w:rPr>
        <w:t>Hvis</w:t>
      </w:r>
      <w:r w:rsidRPr="00914012">
        <w:rPr>
          <w:spacing w:val="34"/>
          <w:sz w:val="24"/>
          <w:lang w:val="da-DK"/>
        </w:rPr>
        <w:t xml:space="preserve"> </w:t>
      </w:r>
      <w:r w:rsidRPr="00914012">
        <w:rPr>
          <w:sz w:val="24"/>
          <w:lang w:val="da-DK"/>
        </w:rPr>
        <w:t>en</w:t>
      </w:r>
      <w:r w:rsidRPr="00914012">
        <w:rPr>
          <w:spacing w:val="35"/>
          <w:sz w:val="24"/>
          <w:lang w:val="da-DK"/>
        </w:rPr>
        <w:t xml:space="preserve"> </w:t>
      </w:r>
      <w:r w:rsidRPr="00914012">
        <w:rPr>
          <w:sz w:val="24"/>
          <w:lang w:val="da-DK"/>
        </w:rPr>
        <w:t>ændring</w:t>
      </w:r>
      <w:r w:rsidRPr="00914012">
        <w:rPr>
          <w:spacing w:val="34"/>
          <w:sz w:val="24"/>
          <w:lang w:val="da-DK"/>
        </w:rPr>
        <w:t xml:space="preserve"> </w:t>
      </w:r>
      <w:r w:rsidRPr="00914012">
        <w:rPr>
          <w:sz w:val="24"/>
          <w:lang w:val="da-DK"/>
        </w:rPr>
        <w:t>af</w:t>
      </w:r>
      <w:r w:rsidRPr="00914012">
        <w:rPr>
          <w:spacing w:val="35"/>
          <w:sz w:val="24"/>
          <w:lang w:val="da-DK"/>
        </w:rPr>
        <w:t xml:space="preserve"> </w:t>
      </w:r>
      <w:r w:rsidRPr="00914012">
        <w:rPr>
          <w:sz w:val="24"/>
          <w:lang w:val="da-DK"/>
        </w:rPr>
        <w:t>markedsføringstilladelsen</w:t>
      </w:r>
      <w:r w:rsidRPr="00914012">
        <w:rPr>
          <w:spacing w:val="35"/>
          <w:sz w:val="24"/>
          <w:lang w:val="da-DK"/>
        </w:rPr>
        <w:t xml:space="preserve"> </w:t>
      </w:r>
      <w:r w:rsidRPr="00914012">
        <w:rPr>
          <w:sz w:val="24"/>
          <w:lang w:val="da-DK"/>
        </w:rPr>
        <w:t>er</w:t>
      </w:r>
      <w:r w:rsidRPr="00914012">
        <w:rPr>
          <w:spacing w:val="35"/>
          <w:sz w:val="24"/>
          <w:lang w:val="da-DK"/>
        </w:rPr>
        <w:t xml:space="preserve"> </w:t>
      </w:r>
      <w:r w:rsidRPr="00914012">
        <w:rPr>
          <w:sz w:val="24"/>
          <w:lang w:val="da-DK"/>
        </w:rPr>
        <w:t>nødvendig</w:t>
      </w:r>
      <w:r w:rsidRPr="00914012">
        <w:rPr>
          <w:spacing w:val="34"/>
          <w:sz w:val="24"/>
          <w:lang w:val="da-DK"/>
        </w:rPr>
        <w:t xml:space="preserve"> </w:t>
      </w:r>
      <w:r w:rsidRPr="00914012">
        <w:rPr>
          <w:sz w:val="24"/>
          <w:lang w:val="da-DK"/>
        </w:rPr>
        <w:t>af</w:t>
      </w:r>
      <w:r w:rsidRPr="00914012">
        <w:rPr>
          <w:spacing w:val="35"/>
          <w:sz w:val="24"/>
          <w:lang w:val="da-DK"/>
        </w:rPr>
        <w:t xml:space="preserve"> </w:t>
      </w:r>
      <w:r w:rsidRPr="00914012">
        <w:rPr>
          <w:sz w:val="24"/>
          <w:lang w:val="da-DK"/>
        </w:rPr>
        <w:t>hensyn</w:t>
      </w:r>
      <w:r w:rsidRPr="00914012">
        <w:rPr>
          <w:spacing w:val="34"/>
          <w:sz w:val="24"/>
          <w:lang w:val="da-DK"/>
        </w:rPr>
        <w:t xml:space="preserve"> </w:t>
      </w:r>
      <w:r w:rsidRPr="00914012">
        <w:rPr>
          <w:sz w:val="24"/>
          <w:lang w:val="da-DK"/>
        </w:rPr>
        <w:t>til</w:t>
      </w:r>
      <w:r w:rsidRPr="00914012">
        <w:rPr>
          <w:spacing w:val="35"/>
          <w:sz w:val="24"/>
          <w:lang w:val="da-DK"/>
        </w:rPr>
        <w:t xml:space="preserve"> </w:t>
      </w:r>
      <w:r w:rsidRPr="00914012">
        <w:rPr>
          <w:sz w:val="24"/>
          <w:lang w:val="da-DK"/>
        </w:rPr>
        <w:t>en</w:t>
      </w:r>
      <w:r w:rsidRPr="00914012">
        <w:rPr>
          <w:spacing w:val="35"/>
          <w:sz w:val="24"/>
          <w:lang w:val="da-DK"/>
        </w:rPr>
        <w:t xml:space="preserve"> </w:t>
      </w:r>
      <w:r w:rsidRPr="00914012">
        <w:rPr>
          <w:sz w:val="24"/>
          <w:lang w:val="da-DK"/>
        </w:rPr>
        <w:t>forestående</w:t>
      </w:r>
      <w:r w:rsidRPr="00914012">
        <w:rPr>
          <w:spacing w:val="34"/>
          <w:sz w:val="24"/>
          <w:lang w:val="da-DK"/>
        </w:rPr>
        <w:t xml:space="preserve"> </w:t>
      </w:r>
      <w:r w:rsidRPr="00914012">
        <w:rPr>
          <w:sz w:val="24"/>
          <w:lang w:val="da-DK"/>
        </w:rPr>
        <w:t>inspektion eller et ejerskifte</w:t>
      </w:r>
    </w:p>
    <w:p w14:paraId="2366AEE5" w14:textId="77777777" w:rsidR="00D75258" w:rsidRDefault="009F0C13">
      <w:pPr>
        <w:pStyle w:val="Listeafsnit"/>
        <w:numPr>
          <w:ilvl w:val="0"/>
          <w:numId w:val="4"/>
        </w:numPr>
        <w:tabs>
          <w:tab w:val="left" w:pos="451"/>
        </w:tabs>
        <w:spacing w:before="2"/>
        <w:ind w:hanging="301"/>
        <w:jc w:val="left"/>
        <w:rPr>
          <w:sz w:val="24"/>
        </w:rPr>
      </w:pPr>
      <w:proofErr w:type="spellStart"/>
      <w:r>
        <w:rPr>
          <w:sz w:val="24"/>
        </w:rPr>
        <w:t>Hvis</w:t>
      </w:r>
      <w:proofErr w:type="spellEnd"/>
      <w:r>
        <w:rPr>
          <w:spacing w:val="-2"/>
          <w:sz w:val="24"/>
        </w:rPr>
        <w:t xml:space="preserve"> </w:t>
      </w:r>
      <w:r>
        <w:rPr>
          <w:sz w:val="24"/>
        </w:rPr>
        <w:t>Lægemiddelstyrelsen</w:t>
      </w:r>
      <w:r>
        <w:rPr>
          <w:spacing w:val="-1"/>
          <w:sz w:val="24"/>
        </w:rPr>
        <w:t xml:space="preserve"> </w:t>
      </w:r>
      <w:proofErr w:type="spellStart"/>
      <w:r>
        <w:rPr>
          <w:sz w:val="24"/>
        </w:rPr>
        <w:t>anmoder</w:t>
      </w:r>
      <w:proofErr w:type="spellEnd"/>
      <w:r>
        <w:rPr>
          <w:spacing w:val="-1"/>
          <w:sz w:val="24"/>
        </w:rPr>
        <w:t xml:space="preserve"> </w:t>
      </w:r>
      <w:proofErr w:type="spellStart"/>
      <w:r>
        <w:rPr>
          <w:spacing w:val="-2"/>
          <w:sz w:val="24"/>
        </w:rPr>
        <w:t>herom</w:t>
      </w:r>
      <w:proofErr w:type="spellEnd"/>
    </w:p>
    <w:p w14:paraId="35505258" w14:textId="77777777" w:rsidR="00D75258" w:rsidRPr="00914012" w:rsidRDefault="009F0C13">
      <w:pPr>
        <w:pStyle w:val="Listeafsnit"/>
        <w:numPr>
          <w:ilvl w:val="0"/>
          <w:numId w:val="4"/>
        </w:numPr>
        <w:tabs>
          <w:tab w:val="left" w:pos="451"/>
        </w:tabs>
        <w:spacing w:line="249" w:lineRule="auto"/>
        <w:ind w:right="106"/>
        <w:jc w:val="left"/>
        <w:rPr>
          <w:sz w:val="24"/>
          <w:lang w:val="da-DK"/>
        </w:rPr>
      </w:pPr>
      <w:r w:rsidRPr="00914012">
        <w:rPr>
          <w:sz w:val="24"/>
          <w:lang w:val="da-DK"/>
        </w:rPr>
        <w:t xml:space="preserve">Hvis en type </w:t>
      </w:r>
      <w:proofErr w:type="gramStart"/>
      <w:r w:rsidRPr="00914012">
        <w:rPr>
          <w:sz w:val="24"/>
          <w:lang w:val="da-DK"/>
        </w:rPr>
        <w:t>IA variation</w:t>
      </w:r>
      <w:proofErr w:type="gramEnd"/>
      <w:r w:rsidRPr="00914012">
        <w:rPr>
          <w:sz w:val="24"/>
          <w:lang w:val="da-DK"/>
        </w:rPr>
        <w:t xml:space="preserve"> i en »</w:t>
      </w:r>
      <w:proofErr w:type="spellStart"/>
      <w:r w:rsidRPr="00914012">
        <w:rPr>
          <w:sz w:val="24"/>
          <w:lang w:val="da-DK"/>
        </w:rPr>
        <w:t>annual</w:t>
      </w:r>
      <w:proofErr w:type="spellEnd"/>
      <w:r w:rsidRPr="00914012">
        <w:rPr>
          <w:sz w:val="24"/>
          <w:lang w:val="da-DK"/>
        </w:rPr>
        <w:t xml:space="preserve"> update« er blevet afvist, og Lægemiddelstyrelsen anmoder om, at ændringen straks indsendes igen</w:t>
      </w:r>
    </w:p>
    <w:p w14:paraId="6573DAED" w14:textId="77777777" w:rsidR="00D75258" w:rsidRPr="00914012" w:rsidRDefault="009F0C13">
      <w:pPr>
        <w:pStyle w:val="Brdtekst"/>
        <w:spacing w:line="249" w:lineRule="auto"/>
        <w:ind w:right="105"/>
        <w:rPr>
          <w:lang w:val="da-DK"/>
        </w:rPr>
      </w:pPr>
      <w:r w:rsidRPr="00914012">
        <w:rPr>
          <w:i/>
          <w:lang w:val="da-DK"/>
        </w:rPr>
        <w:t xml:space="preserve">Variationer af type IB </w:t>
      </w:r>
      <w:r w:rsidRPr="00914012">
        <w:rPr>
          <w:lang w:val="da-DK"/>
        </w:rPr>
        <w:t>er mindre ændringer, som hverken er en ændring af type IA, type II eller en udvidelse af en markedsføringstilladelse.</w:t>
      </w:r>
    </w:p>
    <w:p w14:paraId="28A29196" w14:textId="77777777" w:rsidR="00D75258" w:rsidRPr="00914012" w:rsidRDefault="009F0C13">
      <w:pPr>
        <w:pStyle w:val="Brdtekst"/>
        <w:spacing w:line="249" w:lineRule="auto"/>
        <w:ind w:right="107"/>
        <w:rPr>
          <w:lang w:val="da-DK"/>
        </w:rPr>
      </w:pPr>
      <w:r w:rsidRPr="00914012">
        <w:rPr>
          <w:i/>
          <w:lang w:val="da-DK"/>
        </w:rPr>
        <w:t>Variationer</w:t>
      </w:r>
      <w:r w:rsidRPr="00914012">
        <w:rPr>
          <w:i/>
          <w:spacing w:val="-3"/>
          <w:lang w:val="da-DK"/>
        </w:rPr>
        <w:t xml:space="preserve"> </w:t>
      </w:r>
      <w:r w:rsidRPr="00914012">
        <w:rPr>
          <w:i/>
          <w:lang w:val="da-DK"/>
        </w:rPr>
        <w:t>af</w:t>
      </w:r>
      <w:r w:rsidRPr="00914012">
        <w:rPr>
          <w:i/>
          <w:spacing w:val="-3"/>
          <w:lang w:val="da-DK"/>
        </w:rPr>
        <w:t xml:space="preserve"> </w:t>
      </w:r>
      <w:r w:rsidRPr="00914012">
        <w:rPr>
          <w:i/>
          <w:lang w:val="da-DK"/>
        </w:rPr>
        <w:t>type</w:t>
      </w:r>
      <w:r w:rsidRPr="00914012">
        <w:rPr>
          <w:i/>
          <w:spacing w:val="-3"/>
          <w:lang w:val="da-DK"/>
        </w:rPr>
        <w:t xml:space="preserve"> </w:t>
      </w:r>
      <w:r w:rsidRPr="00914012">
        <w:rPr>
          <w:i/>
          <w:lang w:val="da-DK"/>
        </w:rPr>
        <w:t>II</w:t>
      </w:r>
      <w:r w:rsidRPr="00914012">
        <w:rPr>
          <w:i/>
          <w:spacing w:val="-3"/>
          <w:lang w:val="da-DK"/>
        </w:rPr>
        <w:t xml:space="preserve"> </w:t>
      </w:r>
      <w:r w:rsidRPr="00914012">
        <w:rPr>
          <w:lang w:val="da-DK"/>
        </w:rPr>
        <w:t>er</w:t>
      </w:r>
      <w:r w:rsidRPr="00914012">
        <w:rPr>
          <w:spacing w:val="-3"/>
          <w:lang w:val="da-DK"/>
        </w:rPr>
        <w:t xml:space="preserve"> </w:t>
      </w:r>
      <w:r w:rsidRPr="00914012">
        <w:rPr>
          <w:lang w:val="da-DK"/>
        </w:rPr>
        <w:t>større</w:t>
      </w:r>
      <w:r w:rsidRPr="00914012">
        <w:rPr>
          <w:spacing w:val="-3"/>
          <w:lang w:val="da-DK"/>
        </w:rPr>
        <w:t xml:space="preserve"> </w:t>
      </w:r>
      <w:r w:rsidRPr="00914012">
        <w:rPr>
          <w:lang w:val="da-DK"/>
        </w:rPr>
        <w:t>ændringer,</w:t>
      </w:r>
      <w:r w:rsidRPr="00914012">
        <w:rPr>
          <w:spacing w:val="-3"/>
          <w:lang w:val="da-DK"/>
        </w:rPr>
        <w:t xml:space="preserve"> </w:t>
      </w:r>
      <w:r w:rsidRPr="00914012">
        <w:rPr>
          <w:lang w:val="da-DK"/>
        </w:rPr>
        <w:t>der</w:t>
      </w:r>
      <w:r w:rsidRPr="00914012">
        <w:rPr>
          <w:spacing w:val="-3"/>
          <w:lang w:val="da-DK"/>
        </w:rPr>
        <w:t xml:space="preserve"> </w:t>
      </w:r>
      <w:r w:rsidRPr="00914012">
        <w:rPr>
          <w:lang w:val="da-DK"/>
        </w:rPr>
        <w:t>ikke</w:t>
      </w:r>
      <w:r w:rsidRPr="00914012">
        <w:rPr>
          <w:spacing w:val="-3"/>
          <w:lang w:val="da-DK"/>
        </w:rPr>
        <w:t xml:space="preserve"> </w:t>
      </w:r>
      <w:r w:rsidRPr="00914012">
        <w:rPr>
          <w:lang w:val="da-DK"/>
        </w:rPr>
        <w:t>er</w:t>
      </w:r>
      <w:r w:rsidRPr="00914012">
        <w:rPr>
          <w:spacing w:val="-3"/>
          <w:lang w:val="da-DK"/>
        </w:rPr>
        <w:t xml:space="preserve"> </w:t>
      </w:r>
      <w:r w:rsidRPr="00914012">
        <w:rPr>
          <w:lang w:val="da-DK"/>
        </w:rPr>
        <w:t>udvidelser,</w:t>
      </w:r>
      <w:r w:rsidRPr="00914012">
        <w:rPr>
          <w:spacing w:val="-3"/>
          <w:lang w:val="da-DK"/>
        </w:rPr>
        <w:t xml:space="preserve"> </w:t>
      </w:r>
      <w:r w:rsidRPr="00914012">
        <w:rPr>
          <w:lang w:val="da-DK"/>
        </w:rPr>
        <w:t>og</w:t>
      </w:r>
      <w:r w:rsidRPr="00914012">
        <w:rPr>
          <w:spacing w:val="-3"/>
          <w:lang w:val="da-DK"/>
        </w:rPr>
        <w:t xml:space="preserve"> </w:t>
      </w:r>
      <w:r w:rsidRPr="00914012">
        <w:rPr>
          <w:lang w:val="da-DK"/>
        </w:rPr>
        <w:t>som</w:t>
      </w:r>
      <w:r w:rsidRPr="00914012">
        <w:rPr>
          <w:spacing w:val="-3"/>
          <w:lang w:val="da-DK"/>
        </w:rPr>
        <w:t xml:space="preserve"> </w:t>
      </w:r>
      <w:r w:rsidRPr="00914012">
        <w:rPr>
          <w:lang w:val="da-DK"/>
        </w:rPr>
        <w:t>kan</w:t>
      </w:r>
      <w:r w:rsidRPr="00914012">
        <w:rPr>
          <w:spacing w:val="-3"/>
          <w:lang w:val="da-DK"/>
        </w:rPr>
        <w:t xml:space="preserve"> </w:t>
      </w:r>
      <w:r w:rsidRPr="00914012">
        <w:rPr>
          <w:lang w:val="da-DK"/>
        </w:rPr>
        <w:t>have</w:t>
      </w:r>
      <w:r w:rsidRPr="00914012">
        <w:rPr>
          <w:spacing w:val="-3"/>
          <w:lang w:val="da-DK"/>
        </w:rPr>
        <w:t xml:space="preserve"> </w:t>
      </w:r>
      <w:r w:rsidRPr="00914012">
        <w:rPr>
          <w:lang w:val="da-DK"/>
        </w:rPr>
        <w:t>væsentlig</w:t>
      </w:r>
      <w:r w:rsidRPr="00914012">
        <w:rPr>
          <w:spacing w:val="-3"/>
          <w:lang w:val="da-DK"/>
        </w:rPr>
        <w:t xml:space="preserve"> </w:t>
      </w:r>
      <w:r w:rsidRPr="00914012">
        <w:rPr>
          <w:lang w:val="da-DK"/>
        </w:rPr>
        <w:t>indvirkning på det pågældende lægemiddels kvalitet, sikkerhed og/eller virkning.</w:t>
      </w:r>
    </w:p>
    <w:p w14:paraId="7FB7F903" w14:textId="77777777" w:rsidR="00D75258" w:rsidRPr="00914012" w:rsidRDefault="009F0C13">
      <w:pPr>
        <w:pStyle w:val="Brdtekst"/>
        <w:spacing w:line="249" w:lineRule="auto"/>
        <w:ind w:right="104"/>
        <w:rPr>
          <w:lang w:val="da-DK"/>
        </w:rPr>
      </w:pPr>
      <w:r w:rsidRPr="00914012">
        <w:rPr>
          <w:lang w:val="da-DK"/>
        </w:rPr>
        <w:t>For variationer af type IB og type II gælder, at implementering af variationerne kræver en forudgående godkendelse fra Lægemiddelstyrelsen. For type IB gælder dog enkelte undtagelser i DCP og MRP, jf. variationsforordningens artikel 24, stk. 2, -se nærmere herom under vejledningens punkt 6.2.</w:t>
      </w:r>
    </w:p>
    <w:p w14:paraId="4FD8D9E8" w14:textId="77777777" w:rsidR="00D75258" w:rsidRPr="00914012" w:rsidRDefault="00D75258">
      <w:pPr>
        <w:spacing w:line="249" w:lineRule="auto"/>
        <w:rPr>
          <w:lang w:val="da-DK"/>
        </w:rPr>
        <w:sectPr w:rsidR="00D75258" w:rsidRPr="00914012">
          <w:pgSz w:w="11910" w:h="16840"/>
          <w:pgMar w:top="1320" w:right="740" w:bottom="840" w:left="700" w:header="0" w:footer="652" w:gutter="0"/>
          <w:cols w:space="708"/>
        </w:sectPr>
      </w:pPr>
    </w:p>
    <w:p w14:paraId="4D2C6FD3" w14:textId="77777777" w:rsidR="00D75258" w:rsidRPr="00914012" w:rsidRDefault="009F0C13">
      <w:pPr>
        <w:pStyle w:val="Brdtekst"/>
        <w:spacing w:before="67" w:line="249" w:lineRule="auto"/>
        <w:ind w:right="106"/>
        <w:rPr>
          <w:lang w:val="da-DK"/>
        </w:rPr>
      </w:pPr>
      <w:r w:rsidRPr="00914012">
        <w:rPr>
          <w:lang w:val="da-DK"/>
        </w:rPr>
        <w:lastRenderedPageBreak/>
        <w:t>Udvidelse af en markedsføringstilladelse betragtes pr. definition som en variation, men en ansøgning</w:t>
      </w:r>
      <w:r w:rsidRPr="00914012">
        <w:rPr>
          <w:spacing w:val="40"/>
          <w:lang w:val="da-DK"/>
        </w:rPr>
        <w:t xml:space="preserve"> </w:t>
      </w:r>
      <w:r w:rsidRPr="00914012">
        <w:rPr>
          <w:lang w:val="da-DK"/>
        </w:rPr>
        <w:t>om udvidelse vurderes efter proceduren for en ny ansøgning om markedsføringstilladelse. De ændringer, der betragtes som udvidelser, er udtømmende beskrevet i variationsforordningens bilag I.</w:t>
      </w:r>
    </w:p>
    <w:p w14:paraId="3CCAC3A0" w14:textId="77777777" w:rsidR="00D75258" w:rsidRPr="00914012" w:rsidRDefault="009F0C13">
      <w:pPr>
        <w:pStyle w:val="Brdtekst"/>
        <w:spacing w:before="63" w:line="249" w:lineRule="auto"/>
        <w:ind w:right="105" w:firstLine="169"/>
        <w:rPr>
          <w:lang w:val="da-DK"/>
        </w:rPr>
      </w:pPr>
      <w:r w:rsidRPr="000A28C5">
        <w:rPr>
          <w:lang w:val="da-DK"/>
        </w:rPr>
        <w:t>I variationsforordningens bilag II findes en ikke-udtømmende liste over ændringer, der klassificeres</w:t>
      </w:r>
      <w:r w:rsidRPr="000A28C5">
        <w:rPr>
          <w:spacing w:val="80"/>
          <w:lang w:val="da-DK"/>
        </w:rPr>
        <w:t xml:space="preserve"> </w:t>
      </w:r>
      <w:r w:rsidRPr="000A28C5">
        <w:rPr>
          <w:lang w:val="da-DK"/>
        </w:rPr>
        <w:t>som type IA og type II variationer,</w:t>
      </w:r>
      <w:r w:rsidRPr="00914012">
        <w:rPr>
          <w:lang w:val="da-DK"/>
        </w:rPr>
        <w:t xml:space="preserve"> og i klassificeringsguidelinen har Europa-Kommissionen klassificeret en række variationer i typerne IA, IB og II. Klassificeringsguidelinen indeholder også oplysninger om, hvilke betingelser, der forudsættes opfyldt for de enkelte variationer, samt hvilken dokumentation, der skal vedlægges ved ansøgning</w:t>
      </w:r>
    </w:p>
    <w:p w14:paraId="49BFA006" w14:textId="77777777" w:rsidR="00D75258" w:rsidRPr="00914012" w:rsidRDefault="009F0C13">
      <w:pPr>
        <w:pStyle w:val="Brdtekst"/>
        <w:spacing w:before="65" w:line="249" w:lineRule="auto"/>
        <w:ind w:right="105"/>
        <w:rPr>
          <w:lang w:val="da-DK"/>
        </w:rPr>
      </w:pPr>
      <w:r w:rsidRPr="00914012">
        <w:rPr>
          <w:lang w:val="da-DK"/>
        </w:rPr>
        <w:t>Hvis en variation medfører konsekvensændringer af produktresumé, mærkning og/eller indlægsseddel (”produktinformation”), betragtes disse ændringer som en del af den pågældende variation.</w:t>
      </w:r>
    </w:p>
    <w:p w14:paraId="576AEA48" w14:textId="77777777" w:rsidR="00D75258" w:rsidRPr="00914012" w:rsidRDefault="00D75258">
      <w:pPr>
        <w:pStyle w:val="Brdtekst"/>
        <w:spacing w:before="0"/>
        <w:ind w:left="0" w:firstLine="0"/>
        <w:jc w:val="left"/>
        <w:rPr>
          <w:sz w:val="21"/>
          <w:lang w:val="da-DK"/>
        </w:rPr>
      </w:pPr>
    </w:p>
    <w:p w14:paraId="3BAABFC5" w14:textId="77777777" w:rsidR="00D75258" w:rsidRDefault="009F0C13">
      <w:pPr>
        <w:pStyle w:val="Overskrift1"/>
        <w:numPr>
          <w:ilvl w:val="0"/>
          <w:numId w:val="5"/>
        </w:numPr>
        <w:tabs>
          <w:tab w:val="left" w:pos="391"/>
        </w:tabs>
        <w:spacing w:before="1"/>
        <w:ind w:hanging="241"/>
      </w:pPr>
      <w:proofErr w:type="spellStart"/>
      <w:r>
        <w:t>Variationer</w:t>
      </w:r>
      <w:proofErr w:type="spellEnd"/>
      <w:r>
        <w:t>,</w:t>
      </w:r>
      <w:r>
        <w:rPr>
          <w:spacing w:val="-12"/>
        </w:rPr>
        <w:t xml:space="preserve"> </w:t>
      </w:r>
      <w:r>
        <w:t>som</w:t>
      </w:r>
      <w:r>
        <w:rPr>
          <w:spacing w:val="-13"/>
        </w:rPr>
        <w:t xml:space="preserve"> </w:t>
      </w:r>
      <w:proofErr w:type="spellStart"/>
      <w:r>
        <w:t>ikke</w:t>
      </w:r>
      <w:proofErr w:type="spellEnd"/>
      <w:r>
        <w:rPr>
          <w:spacing w:val="-12"/>
        </w:rPr>
        <w:t xml:space="preserve"> </w:t>
      </w:r>
      <w:r>
        <w:t>er</w:t>
      </w:r>
      <w:r>
        <w:rPr>
          <w:spacing w:val="-11"/>
        </w:rPr>
        <w:t xml:space="preserve"> </w:t>
      </w:r>
      <w:proofErr w:type="spellStart"/>
      <w:r>
        <w:rPr>
          <w:spacing w:val="-2"/>
        </w:rPr>
        <w:t>klassificeret</w:t>
      </w:r>
      <w:proofErr w:type="spellEnd"/>
    </w:p>
    <w:p w14:paraId="208BCCD3" w14:textId="77777777" w:rsidR="00D75258" w:rsidRPr="00377ECE" w:rsidRDefault="009F0C13">
      <w:pPr>
        <w:pStyle w:val="Brdtekst"/>
        <w:spacing w:before="72" w:line="249" w:lineRule="auto"/>
        <w:ind w:right="106"/>
        <w:rPr>
          <w:lang w:val="da-DK"/>
        </w:rPr>
      </w:pPr>
      <w:r w:rsidRPr="00377ECE">
        <w:rPr>
          <w:lang w:val="da-DK"/>
        </w:rPr>
        <w:t>Variationer, der ikke er klassificeret i klassificeringsguidelinen, skal som udgangspunkt automatisk klassificeres som type IB (type IB pr. default), medmindre variationen kan have væsentlig indvirkning på lægemidlets kvalitet, sikkerhed og/eller virkning. Hvis sidstnævnte er tilfældet skal variationen søges som type II.</w:t>
      </w:r>
    </w:p>
    <w:p w14:paraId="2E3D6F7A" w14:textId="77777777" w:rsidR="00D75258" w:rsidRPr="00377ECE" w:rsidRDefault="009F0C13">
      <w:pPr>
        <w:pStyle w:val="Brdtekst"/>
        <w:spacing w:before="64" w:line="249" w:lineRule="auto"/>
        <w:ind w:right="105"/>
        <w:rPr>
          <w:lang w:val="da-DK"/>
        </w:rPr>
      </w:pPr>
      <w:r w:rsidRPr="00377ECE">
        <w:rPr>
          <w:lang w:val="da-DK"/>
        </w:rPr>
        <w:t>MAH</w:t>
      </w:r>
      <w:r w:rsidRPr="00377ECE">
        <w:rPr>
          <w:spacing w:val="32"/>
          <w:lang w:val="da-DK"/>
        </w:rPr>
        <w:t xml:space="preserve"> </w:t>
      </w:r>
      <w:r w:rsidRPr="00377ECE">
        <w:rPr>
          <w:lang w:val="da-DK"/>
        </w:rPr>
        <w:t>kan</w:t>
      </w:r>
      <w:r w:rsidRPr="00377ECE">
        <w:rPr>
          <w:spacing w:val="32"/>
          <w:lang w:val="da-DK"/>
        </w:rPr>
        <w:t xml:space="preserve"> </w:t>
      </w:r>
      <w:r w:rsidRPr="00377ECE">
        <w:rPr>
          <w:lang w:val="da-DK"/>
        </w:rPr>
        <w:t>dog</w:t>
      </w:r>
      <w:r w:rsidRPr="00377ECE">
        <w:rPr>
          <w:spacing w:val="32"/>
          <w:lang w:val="da-DK"/>
        </w:rPr>
        <w:t xml:space="preserve"> </w:t>
      </w:r>
      <w:r w:rsidRPr="00377ECE">
        <w:rPr>
          <w:lang w:val="da-DK"/>
        </w:rPr>
        <w:t>i</w:t>
      </w:r>
      <w:r w:rsidRPr="00377ECE">
        <w:rPr>
          <w:spacing w:val="32"/>
          <w:lang w:val="da-DK"/>
        </w:rPr>
        <w:t xml:space="preserve"> </w:t>
      </w:r>
      <w:r w:rsidRPr="00377ECE">
        <w:rPr>
          <w:lang w:val="da-DK"/>
        </w:rPr>
        <w:t>henhold</w:t>
      </w:r>
      <w:r w:rsidRPr="00377ECE">
        <w:rPr>
          <w:spacing w:val="32"/>
          <w:lang w:val="da-DK"/>
        </w:rPr>
        <w:t xml:space="preserve"> </w:t>
      </w:r>
      <w:r w:rsidRPr="00377ECE">
        <w:rPr>
          <w:lang w:val="da-DK"/>
        </w:rPr>
        <w:t>til</w:t>
      </w:r>
      <w:r w:rsidRPr="00377ECE">
        <w:rPr>
          <w:spacing w:val="32"/>
          <w:lang w:val="da-DK"/>
        </w:rPr>
        <w:t xml:space="preserve"> </w:t>
      </w:r>
      <w:r w:rsidRPr="00377ECE">
        <w:rPr>
          <w:lang w:val="da-DK"/>
        </w:rPr>
        <w:t>variationsforordningens</w:t>
      </w:r>
      <w:r w:rsidRPr="00377ECE">
        <w:rPr>
          <w:spacing w:val="32"/>
          <w:lang w:val="da-DK"/>
        </w:rPr>
        <w:t xml:space="preserve"> </w:t>
      </w:r>
      <w:r w:rsidRPr="00377ECE">
        <w:rPr>
          <w:lang w:val="da-DK"/>
        </w:rPr>
        <w:t>artikel</w:t>
      </w:r>
      <w:r w:rsidRPr="00377ECE">
        <w:rPr>
          <w:spacing w:val="32"/>
          <w:lang w:val="da-DK"/>
        </w:rPr>
        <w:t xml:space="preserve"> </w:t>
      </w:r>
      <w:r w:rsidRPr="00377ECE">
        <w:rPr>
          <w:lang w:val="da-DK"/>
        </w:rPr>
        <w:t>5</w:t>
      </w:r>
      <w:r w:rsidRPr="00377ECE">
        <w:rPr>
          <w:spacing w:val="32"/>
          <w:lang w:val="da-DK"/>
        </w:rPr>
        <w:t xml:space="preserve"> </w:t>
      </w:r>
      <w:r w:rsidRPr="00377ECE">
        <w:rPr>
          <w:lang w:val="da-DK"/>
        </w:rPr>
        <w:t>vælge</w:t>
      </w:r>
      <w:r w:rsidRPr="00377ECE">
        <w:rPr>
          <w:spacing w:val="32"/>
          <w:lang w:val="da-DK"/>
        </w:rPr>
        <w:t xml:space="preserve"> </w:t>
      </w:r>
      <w:r w:rsidRPr="00377ECE">
        <w:rPr>
          <w:lang w:val="da-DK"/>
        </w:rPr>
        <w:t>at</w:t>
      </w:r>
      <w:r w:rsidRPr="00377ECE">
        <w:rPr>
          <w:spacing w:val="32"/>
          <w:lang w:val="da-DK"/>
        </w:rPr>
        <w:t xml:space="preserve"> </w:t>
      </w:r>
      <w:r w:rsidRPr="00377ECE">
        <w:rPr>
          <w:lang w:val="da-DK"/>
        </w:rPr>
        <w:t>anmode</w:t>
      </w:r>
      <w:r w:rsidRPr="00377ECE">
        <w:rPr>
          <w:spacing w:val="32"/>
          <w:lang w:val="da-DK"/>
        </w:rPr>
        <w:t xml:space="preserve"> </w:t>
      </w:r>
      <w:r w:rsidRPr="00377ECE">
        <w:rPr>
          <w:lang w:val="da-DK"/>
        </w:rPr>
        <w:t xml:space="preserve">Lægemiddelstyrelsen om en anbefaling til klassificering af en ændring. Proceduren for en sådan anmodning er beskrevet i vejledning om anmodninger om klassificering fra </w:t>
      </w:r>
      <w:proofErr w:type="spellStart"/>
      <w:r w:rsidRPr="00377ECE">
        <w:rPr>
          <w:lang w:val="da-DK"/>
        </w:rPr>
        <w:t>CMDh</w:t>
      </w:r>
      <w:proofErr w:type="spellEnd"/>
      <w:r w:rsidRPr="00377ECE">
        <w:rPr>
          <w:lang w:val="da-DK"/>
        </w:rPr>
        <w:t xml:space="preserve"> (Koo</w:t>
      </w:r>
      <w:ins w:id="47" w:author="Stine Grøndal Skifte" w:date="2025-07-09T14:30:00Z">
        <w:r w:rsidR="00FD5C58">
          <w:rPr>
            <w:lang w:val="da-DK"/>
          </w:rPr>
          <w:t>r</w:t>
        </w:r>
      </w:ins>
      <w:r w:rsidRPr="00377ECE">
        <w:rPr>
          <w:lang w:val="da-DK"/>
        </w:rPr>
        <w:t xml:space="preserve">dinationsgruppen for gensidig </w:t>
      </w:r>
      <w:proofErr w:type="spellStart"/>
      <w:r w:rsidRPr="00377ECE">
        <w:rPr>
          <w:lang w:val="da-DK"/>
        </w:rPr>
        <w:t>anerkendel</w:t>
      </w:r>
      <w:proofErr w:type="spellEnd"/>
      <w:r w:rsidRPr="00377ECE">
        <w:rPr>
          <w:lang w:val="da-DK"/>
        </w:rPr>
        <w:t xml:space="preserve">- se og decentraliserede godkendelsesprocedurer for humanmedicinske anliggender). Anbefalinger givet gennem denne procedure bliver som udgangspunkt gjort tilgængelige på hjemmesider for det Europæiske Lægemiddelagentur (EMA) og </w:t>
      </w:r>
      <w:proofErr w:type="spellStart"/>
      <w:r w:rsidRPr="00377ECE">
        <w:rPr>
          <w:lang w:val="da-DK"/>
        </w:rPr>
        <w:t>CMDh</w:t>
      </w:r>
      <w:proofErr w:type="spellEnd"/>
      <w:r w:rsidRPr="00377ECE">
        <w:rPr>
          <w:lang w:val="da-DK"/>
        </w:rPr>
        <w:t>. I denne forbindelse skal det bemærkes, at en ændring, der som udgangspunkt</w:t>
      </w:r>
      <w:r w:rsidRPr="00377ECE">
        <w:rPr>
          <w:spacing w:val="-1"/>
          <w:lang w:val="da-DK"/>
        </w:rPr>
        <w:t xml:space="preserve"> </w:t>
      </w:r>
      <w:r w:rsidRPr="00377ECE">
        <w:rPr>
          <w:lang w:val="da-DK"/>
        </w:rPr>
        <w:t>ikke</w:t>
      </w:r>
      <w:r w:rsidRPr="00377ECE">
        <w:rPr>
          <w:spacing w:val="-1"/>
          <w:lang w:val="da-DK"/>
        </w:rPr>
        <w:t xml:space="preserve"> </w:t>
      </w:r>
      <w:r w:rsidRPr="00377ECE">
        <w:rPr>
          <w:lang w:val="da-DK"/>
        </w:rPr>
        <w:t>er</w:t>
      </w:r>
      <w:r w:rsidRPr="00377ECE">
        <w:rPr>
          <w:spacing w:val="-1"/>
          <w:lang w:val="da-DK"/>
        </w:rPr>
        <w:t xml:space="preserve"> </w:t>
      </w:r>
      <w:r w:rsidRPr="00377ECE">
        <w:rPr>
          <w:lang w:val="da-DK"/>
        </w:rPr>
        <w:t>klassificeret</w:t>
      </w:r>
      <w:r w:rsidRPr="00377ECE">
        <w:rPr>
          <w:spacing w:val="-1"/>
          <w:lang w:val="da-DK"/>
        </w:rPr>
        <w:t xml:space="preserve"> </w:t>
      </w:r>
      <w:r w:rsidRPr="00377ECE">
        <w:rPr>
          <w:lang w:val="da-DK"/>
        </w:rPr>
        <w:t>i</w:t>
      </w:r>
      <w:r w:rsidRPr="00377ECE">
        <w:rPr>
          <w:spacing w:val="-1"/>
          <w:lang w:val="da-DK"/>
        </w:rPr>
        <w:t xml:space="preserve"> </w:t>
      </w:r>
      <w:r w:rsidRPr="00377ECE">
        <w:rPr>
          <w:lang w:val="da-DK"/>
        </w:rPr>
        <w:t>klassificeringsguidelinen,</w:t>
      </w:r>
      <w:r w:rsidRPr="00377ECE">
        <w:rPr>
          <w:spacing w:val="-1"/>
          <w:lang w:val="da-DK"/>
        </w:rPr>
        <w:t xml:space="preserve"> </w:t>
      </w:r>
      <w:r w:rsidRPr="00377ECE">
        <w:rPr>
          <w:lang w:val="da-DK"/>
        </w:rPr>
        <w:t>kun</w:t>
      </w:r>
      <w:r w:rsidRPr="00377ECE">
        <w:rPr>
          <w:spacing w:val="-1"/>
          <w:lang w:val="da-DK"/>
        </w:rPr>
        <w:t xml:space="preserve"> </w:t>
      </w:r>
      <w:r w:rsidRPr="00377ECE">
        <w:rPr>
          <w:lang w:val="da-DK"/>
        </w:rPr>
        <w:t>kan</w:t>
      </w:r>
      <w:r w:rsidRPr="00377ECE">
        <w:rPr>
          <w:spacing w:val="-1"/>
          <w:lang w:val="da-DK"/>
        </w:rPr>
        <w:t xml:space="preserve"> </w:t>
      </w:r>
      <w:r w:rsidRPr="00377ECE">
        <w:rPr>
          <w:lang w:val="da-DK"/>
        </w:rPr>
        <w:t>klassificeres</w:t>
      </w:r>
      <w:r w:rsidRPr="00377ECE">
        <w:rPr>
          <w:spacing w:val="-1"/>
          <w:lang w:val="da-DK"/>
        </w:rPr>
        <w:t xml:space="preserve"> </w:t>
      </w:r>
      <w:r w:rsidRPr="00377ECE">
        <w:rPr>
          <w:lang w:val="da-DK"/>
        </w:rPr>
        <w:t>som</w:t>
      </w:r>
      <w:r w:rsidRPr="00377ECE">
        <w:rPr>
          <w:spacing w:val="-1"/>
          <w:lang w:val="da-DK"/>
        </w:rPr>
        <w:t xml:space="preserve"> </w:t>
      </w:r>
      <w:r w:rsidRPr="00377ECE">
        <w:rPr>
          <w:lang w:val="da-DK"/>
        </w:rPr>
        <w:t>en</w:t>
      </w:r>
      <w:r w:rsidRPr="00377ECE">
        <w:rPr>
          <w:spacing w:val="-1"/>
          <w:lang w:val="da-DK"/>
        </w:rPr>
        <w:t xml:space="preserve"> </w:t>
      </w:r>
      <w:r w:rsidRPr="00377ECE">
        <w:rPr>
          <w:lang w:val="da-DK"/>
        </w:rPr>
        <w:t>type</w:t>
      </w:r>
      <w:r w:rsidRPr="00377ECE">
        <w:rPr>
          <w:spacing w:val="-1"/>
          <w:lang w:val="da-DK"/>
        </w:rPr>
        <w:t xml:space="preserve"> </w:t>
      </w:r>
      <w:r w:rsidRPr="00377ECE">
        <w:rPr>
          <w:lang w:val="da-DK"/>
        </w:rPr>
        <w:t xml:space="preserve">IA-varia- </w:t>
      </w:r>
      <w:proofErr w:type="spellStart"/>
      <w:r w:rsidRPr="00377ECE">
        <w:rPr>
          <w:lang w:val="da-DK"/>
        </w:rPr>
        <w:t>tion</w:t>
      </w:r>
      <w:proofErr w:type="spellEnd"/>
      <w:r w:rsidRPr="00377ECE">
        <w:rPr>
          <w:lang w:val="da-DK"/>
        </w:rPr>
        <w:t>, såfremt det sker efter anbefaling jf. beskrevet procedure.</w:t>
      </w:r>
    </w:p>
    <w:p w14:paraId="05EA7756" w14:textId="77777777" w:rsidR="00D75258" w:rsidRPr="00377ECE" w:rsidRDefault="00D75258">
      <w:pPr>
        <w:pStyle w:val="Brdtekst"/>
        <w:spacing w:before="6"/>
        <w:ind w:left="0" w:firstLine="0"/>
        <w:jc w:val="left"/>
        <w:rPr>
          <w:sz w:val="21"/>
          <w:lang w:val="da-DK"/>
        </w:rPr>
      </w:pPr>
    </w:p>
    <w:p w14:paraId="0EF0D3D2" w14:textId="77777777" w:rsidR="00D75258" w:rsidRDefault="009F0C13">
      <w:pPr>
        <w:pStyle w:val="Overskrift1"/>
        <w:numPr>
          <w:ilvl w:val="0"/>
          <w:numId w:val="5"/>
        </w:numPr>
        <w:tabs>
          <w:tab w:val="left" w:pos="391"/>
        </w:tabs>
        <w:spacing w:before="0"/>
        <w:ind w:hanging="241"/>
      </w:pPr>
      <w:proofErr w:type="spellStart"/>
      <w:r>
        <w:t>Ansøgningsprocedure</w:t>
      </w:r>
      <w:proofErr w:type="spellEnd"/>
      <w:r>
        <w:rPr>
          <w:spacing w:val="-11"/>
        </w:rPr>
        <w:t xml:space="preserve"> </w:t>
      </w:r>
      <w:r>
        <w:t>for</w:t>
      </w:r>
      <w:r>
        <w:rPr>
          <w:spacing w:val="-10"/>
        </w:rPr>
        <w:t xml:space="preserve"> </w:t>
      </w:r>
      <w:proofErr w:type="spellStart"/>
      <w:r>
        <w:rPr>
          <w:spacing w:val="-2"/>
        </w:rPr>
        <w:t>variationer</w:t>
      </w:r>
      <w:proofErr w:type="spellEnd"/>
    </w:p>
    <w:p w14:paraId="47FACDE5" w14:textId="77777777" w:rsidR="00D75258" w:rsidRPr="00377ECE" w:rsidRDefault="009F0C13">
      <w:pPr>
        <w:pStyle w:val="Brdtekst"/>
        <w:spacing w:before="72" w:line="249" w:lineRule="auto"/>
        <w:ind w:right="106" w:firstLine="169"/>
        <w:rPr>
          <w:lang w:val="da-DK"/>
        </w:rPr>
      </w:pPr>
      <w:r w:rsidRPr="00377ECE">
        <w:rPr>
          <w:lang w:val="da-DK"/>
        </w:rPr>
        <w:t xml:space="preserve">En variationsansøgning skal indsendes til Lægemiddelstyrelsen via CESP (Common European </w:t>
      </w:r>
      <w:proofErr w:type="spellStart"/>
      <w:r w:rsidRPr="00377ECE">
        <w:rPr>
          <w:lang w:val="da-DK"/>
        </w:rPr>
        <w:t>Submis</w:t>
      </w:r>
      <w:proofErr w:type="spellEnd"/>
      <w:r w:rsidRPr="00377ECE">
        <w:rPr>
          <w:lang w:val="da-DK"/>
        </w:rPr>
        <w:t xml:space="preserve">- </w:t>
      </w:r>
      <w:proofErr w:type="spellStart"/>
      <w:r w:rsidRPr="00377ECE">
        <w:rPr>
          <w:lang w:val="da-DK"/>
        </w:rPr>
        <w:t>sion</w:t>
      </w:r>
      <w:proofErr w:type="spellEnd"/>
      <w:r w:rsidRPr="00377ECE">
        <w:rPr>
          <w:lang w:val="da-DK"/>
        </w:rPr>
        <w:t xml:space="preserve"> Portal).</w:t>
      </w:r>
    </w:p>
    <w:p w14:paraId="7BB9A347" w14:textId="77777777" w:rsidR="00D75258" w:rsidRPr="00377ECE" w:rsidRDefault="009F0C13">
      <w:pPr>
        <w:pStyle w:val="Brdtekst"/>
        <w:spacing w:line="249" w:lineRule="auto"/>
        <w:ind w:right="106" w:firstLine="169"/>
        <w:rPr>
          <w:lang w:val="da-DK"/>
        </w:rPr>
      </w:pPr>
      <w:r w:rsidRPr="00377ECE">
        <w:rPr>
          <w:lang w:val="da-DK"/>
        </w:rPr>
        <w:t>Ansøgningen skal bestå af et følgebrev, et udfyldt elektronisk ansøgningsskema og al nødvendig dokumentation,</w:t>
      </w:r>
      <w:r w:rsidRPr="00377ECE">
        <w:rPr>
          <w:spacing w:val="-1"/>
          <w:lang w:val="da-DK"/>
        </w:rPr>
        <w:t xml:space="preserve"> </w:t>
      </w:r>
      <w:r w:rsidRPr="00377ECE">
        <w:rPr>
          <w:lang w:val="da-DK"/>
        </w:rPr>
        <w:t>herunder</w:t>
      </w:r>
      <w:r w:rsidRPr="00377ECE">
        <w:rPr>
          <w:spacing w:val="-1"/>
          <w:lang w:val="da-DK"/>
        </w:rPr>
        <w:t xml:space="preserve"> </w:t>
      </w:r>
      <w:r w:rsidRPr="00377ECE">
        <w:rPr>
          <w:lang w:val="da-DK"/>
        </w:rPr>
        <w:t>opdateret</w:t>
      </w:r>
      <w:r w:rsidRPr="00377ECE">
        <w:rPr>
          <w:spacing w:val="-1"/>
          <w:lang w:val="da-DK"/>
        </w:rPr>
        <w:t xml:space="preserve"> </w:t>
      </w:r>
      <w:proofErr w:type="spellStart"/>
      <w:r w:rsidRPr="00377ECE">
        <w:rPr>
          <w:lang w:val="da-DK"/>
        </w:rPr>
        <w:t>quality</w:t>
      </w:r>
      <w:proofErr w:type="spellEnd"/>
      <w:r w:rsidRPr="00377ECE">
        <w:rPr>
          <w:spacing w:val="-1"/>
          <w:lang w:val="da-DK"/>
        </w:rPr>
        <w:t xml:space="preserve"> </w:t>
      </w:r>
      <w:r w:rsidRPr="00377ECE">
        <w:rPr>
          <w:lang w:val="da-DK"/>
        </w:rPr>
        <w:t>overall</w:t>
      </w:r>
      <w:r w:rsidRPr="00377ECE">
        <w:rPr>
          <w:spacing w:val="-1"/>
          <w:lang w:val="da-DK"/>
        </w:rPr>
        <w:t xml:space="preserve"> </w:t>
      </w:r>
      <w:r w:rsidRPr="00377ECE">
        <w:rPr>
          <w:lang w:val="da-DK"/>
        </w:rPr>
        <w:t>summary,</w:t>
      </w:r>
      <w:r w:rsidRPr="00377ECE">
        <w:rPr>
          <w:spacing w:val="-1"/>
          <w:lang w:val="da-DK"/>
        </w:rPr>
        <w:t xml:space="preserve"> </w:t>
      </w:r>
      <w:r w:rsidRPr="00377ECE">
        <w:rPr>
          <w:lang w:val="da-DK"/>
        </w:rPr>
        <w:t>ekspertudtalelse</w:t>
      </w:r>
      <w:r w:rsidRPr="00377ECE">
        <w:rPr>
          <w:spacing w:val="-1"/>
          <w:lang w:val="da-DK"/>
        </w:rPr>
        <w:t xml:space="preserve"> </w:t>
      </w:r>
      <w:r w:rsidRPr="00377ECE">
        <w:rPr>
          <w:lang w:val="da-DK"/>
        </w:rPr>
        <w:t>og</w:t>
      </w:r>
      <w:r w:rsidRPr="00377ECE">
        <w:rPr>
          <w:spacing w:val="-1"/>
          <w:lang w:val="da-DK"/>
        </w:rPr>
        <w:t xml:space="preserve"> </w:t>
      </w:r>
      <w:r w:rsidRPr="00377ECE">
        <w:rPr>
          <w:lang w:val="da-DK"/>
        </w:rPr>
        <w:t>CV</w:t>
      </w:r>
      <w:r w:rsidRPr="00377ECE">
        <w:rPr>
          <w:spacing w:val="-1"/>
          <w:lang w:val="da-DK"/>
        </w:rPr>
        <w:t xml:space="preserve"> </w:t>
      </w:r>
      <w:r w:rsidRPr="00377ECE">
        <w:rPr>
          <w:lang w:val="da-DK"/>
        </w:rPr>
        <w:t>på</w:t>
      </w:r>
      <w:r w:rsidRPr="00377ECE">
        <w:rPr>
          <w:spacing w:val="-1"/>
          <w:lang w:val="da-DK"/>
        </w:rPr>
        <w:t xml:space="preserve"> </w:t>
      </w:r>
      <w:r w:rsidRPr="00377ECE">
        <w:rPr>
          <w:lang w:val="da-DK"/>
        </w:rPr>
        <w:t>ekspert</w:t>
      </w:r>
      <w:r w:rsidRPr="00377ECE">
        <w:rPr>
          <w:spacing w:val="-1"/>
          <w:lang w:val="da-DK"/>
        </w:rPr>
        <w:t xml:space="preserve"> </w:t>
      </w:r>
      <w:r w:rsidRPr="00377ECE">
        <w:rPr>
          <w:lang w:val="da-DK"/>
        </w:rPr>
        <w:t>samt</w:t>
      </w:r>
      <w:r w:rsidRPr="00377ECE">
        <w:rPr>
          <w:spacing w:val="-1"/>
          <w:lang w:val="da-DK"/>
        </w:rPr>
        <w:t xml:space="preserve"> </w:t>
      </w:r>
      <w:r w:rsidRPr="00377ECE">
        <w:rPr>
          <w:lang w:val="da-DK"/>
        </w:rPr>
        <w:t>hvor relevant,</w:t>
      </w:r>
      <w:r w:rsidRPr="00377ECE">
        <w:rPr>
          <w:spacing w:val="-2"/>
          <w:lang w:val="da-DK"/>
        </w:rPr>
        <w:t xml:space="preserve"> </w:t>
      </w:r>
      <w:r w:rsidRPr="00377ECE">
        <w:rPr>
          <w:lang w:val="da-DK"/>
        </w:rPr>
        <w:t>produktresumé,</w:t>
      </w:r>
      <w:r w:rsidRPr="00377ECE">
        <w:rPr>
          <w:spacing w:val="-2"/>
          <w:lang w:val="da-DK"/>
        </w:rPr>
        <w:t xml:space="preserve"> </w:t>
      </w:r>
      <w:r w:rsidRPr="00377ECE">
        <w:rPr>
          <w:lang w:val="da-DK"/>
        </w:rPr>
        <w:t>mærkning</w:t>
      </w:r>
      <w:r w:rsidRPr="00377ECE">
        <w:rPr>
          <w:spacing w:val="-2"/>
          <w:lang w:val="da-DK"/>
        </w:rPr>
        <w:t xml:space="preserve"> </w:t>
      </w:r>
      <w:r w:rsidRPr="00377ECE">
        <w:rPr>
          <w:lang w:val="da-DK"/>
        </w:rPr>
        <w:t>og</w:t>
      </w:r>
      <w:r w:rsidRPr="00377ECE">
        <w:rPr>
          <w:spacing w:val="-2"/>
          <w:lang w:val="da-DK"/>
        </w:rPr>
        <w:t xml:space="preserve"> </w:t>
      </w:r>
      <w:r w:rsidRPr="00377ECE">
        <w:rPr>
          <w:lang w:val="da-DK"/>
        </w:rPr>
        <w:t>indlægsseddel</w:t>
      </w:r>
      <w:r w:rsidRPr="00377ECE">
        <w:rPr>
          <w:spacing w:val="-2"/>
          <w:lang w:val="da-DK"/>
        </w:rPr>
        <w:t xml:space="preserve"> </w:t>
      </w:r>
      <w:r w:rsidRPr="00377ECE">
        <w:rPr>
          <w:lang w:val="da-DK"/>
        </w:rPr>
        <w:t>på</w:t>
      </w:r>
      <w:r w:rsidRPr="00377ECE">
        <w:rPr>
          <w:spacing w:val="-2"/>
          <w:lang w:val="da-DK"/>
        </w:rPr>
        <w:t xml:space="preserve"> </w:t>
      </w:r>
      <w:r w:rsidRPr="00377ECE">
        <w:rPr>
          <w:lang w:val="da-DK"/>
        </w:rPr>
        <w:t>relevant</w:t>
      </w:r>
      <w:r w:rsidRPr="00377ECE">
        <w:rPr>
          <w:spacing w:val="-2"/>
          <w:lang w:val="da-DK"/>
        </w:rPr>
        <w:t xml:space="preserve"> </w:t>
      </w:r>
      <w:r w:rsidRPr="00377ECE">
        <w:rPr>
          <w:lang w:val="da-DK"/>
        </w:rPr>
        <w:t>sprog.</w:t>
      </w:r>
      <w:r w:rsidRPr="00377ECE">
        <w:rPr>
          <w:spacing w:val="-3"/>
          <w:lang w:val="da-DK"/>
        </w:rPr>
        <w:t xml:space="preserve"> </w:t>
      </w:r>
      <w:r w:rsidRPr="00377ECE">
        <w:rPr>
          <w:lang w:val="da-DK"/>
        </w:rPr>
        <w:t>Hvis</w:t>
      </w:r>
      <w:r w:rsidRPr="00377ECE">
        <w:rPr>
          <w:spacing w:val="-3"/>
          <w:lang w:val="da-DK"/>
        </w:rPr>
        <w:t xml:space="preserve"> </w:t>
      </w:r>
      <w:r w:rsidRPr="00377ECE">
        <w:rPr>
          <w:lang w:val="da-DK"/>
        </w:rPr>
        <w:t>MAH</w:t>
      </w:r>
      <w:r w:rsidRPr="00377ECE">
        <w:rPr>
          <w:spacing w:val="-3"/>
          <w:lang w:val="da-DK"/>
        </w:rPr>
        <w:t xml:space="preserve"> </w:t>
      </w:r>
      <w:r w:rsidRPr="00377ECE">
        <w:rPr>
          <w:lang w:val="da-DK"/>
        </w:rPr>
        <w:t>har</w:t>
      </w:r>
      <w:r w:rsidRPr="00377ECE">
        <w:rPr>
          <w:spacing w:val="-2"/>
          <w:lang w:val="da-DK"/>
        </w:rPr>
        <w:t xml:space="preserve"> </w:t>
      </w:r>
      <w:r w:rsidRPr="00377ECE">
        <w:rPr>
          <w:lang w:val="da-DK"/>
        </w:rPr>
        <w:t>fået</w:t>
      </w:r>
      <w:r w:rsidRPr="00377ECE">
        <w:rPr>
          <w:spacing w:val="-2"/>
          <w:lang w:val="da-DK"/>
        </w:rPr>
        <w:t xml:space="preserve"> </w:t>
      </w:r>
      <w:r w:rsidRPr="00377ECE">
        <w:rPr>
          <w:lang w:val="da-DK"/>
        </w:rPr>
        <w:t>en</w:t>
      </w:r>
      <w:r w:rsidRPr="00377ECE">
        <w:rPr>
          <w:spacing w:val="-2"/>
          <w:lang w:val="da-DK"/>
        </w:rPr>
        <w:t xml:space="preserve"> </w:t>
      </w:r>
      <w:r w:rsidRPr="00377ECE">
        <w:rPr>
          <w:lang w:val="da-DK"/>
        </w:rPr>
        <w:t xml:space="preserve">anbefaling vedrørende klassificering af ændring fra </w:t>
      </w:r>
      <w:proofErr w:type="spellStart"/>
      <w:r w:rsidRPr="00377ECE">
        <w:rPr>
          <w:lang w:val="da-DK"/>
        </w:rPr>
        <w:t>CMDh</w:t>
      </w:r>
      <w:proofErr w:type="spellEnd"/>
      <w:r w:rsidRPr="00377ECE">
        <w:rPr>
          <w:lang w:val="da-DK"/>
        </w:rPr>
        <w:t xml:space="preserve"> eller fra EMA (se afsnit 4) skal kopi af denne anbefaling </w:t>
      </w:r>
      <w:r w:rsidRPr="00377ECE">
        <w:rPr>
          <w:spacing w:val="-2"/>
          <w:lang w:val="da-DK"/>
        </w:rPr>
        <w:t>medsendes.</w:t>
      </w:r>
    </w:p>
    <w:p w14:paraId="1BB9D9E0" w14:textId="77777777" w:rsidR="00D75258" w:rsidRPr="00377ECE" w:rsidRDefault="009F0C13">
      <w:pPr>
        <w:pStyle w:val="Brdtekst"/>
        <w:spacing w:before="65" w:line="249" w:lineRule="auto"/>
        <w:ind w:right="105"/>
        <w:rPr>
          <w:lang w:val="da-DK"/>
        </w:rPr>
      </w:pPr>
      <w:r w:rsidRPr="00377ECE">
        <w:rPr>
          <w:lang w:val="da-DK"/>
        </w:rPr>
        <w:t>Variationsansøgningsskema</w:t>
      </w:r>
      <w:r w:rsidRPr="00377ECE">
        <w:rPr>
          <w:spacing w:val="-8"/>
          <w:lang w:val="da-DK"/>
        </w:rPr>
        <w:t xml:space="preserve"> </w:t>
      </w:r>
      <w:r w:rsidRPr="00377ECE">
        <w:rPr>
          <w:lang w:val="da-DK"/>
        </w:rPr>
        <w:t>skal</w:t>
      </w:r>
      <w:r w:rsidRPr="00377ECE">
        <w:rPr>
          <w:spacing w:val="-8"/>
          <w:lang w:val="da-DK"/>
        </w:rPr>
        <w:t xml:space="preserve"> </w:t>
      </w:r>
      <w:r w:rsidRPr="00377ECE">
        <w:rPr>
          <w:lang w:val="da-DK"/>
        </w:rPr>
        <w:t>hentes</w:t>
      </w:r>
      <w:r w:rsidRPr="00377ECE">
        <w:rPr>
          <w:spacing w:val="-8"/>
          <w:lang w:val="da-DK"/>
        </w:rPr>
        <w:t xml:space="preserve"> </w:t>
      </w:r>
      <w:r w:rsidRPr="00377ECE">
        <w:rPr>
          <w:lang w:val="da-DK"/>
        </w:rPr>
        <w:t>på</w:t>
      </w:r>
      <w:r w:rsidRPr="00377ECE">
        <w:rPr>
          <w:spacing w:val="-8"/>
          <w:lang w:val="da-DK"/>
        </w:rPr>
        <w:t xml:space="preserve"> </w:t>
      </w:r>
      <w:r w:rsidRPr="00377ECE">
        <w:rPr>
          <w:lang w:val="da-DK"/>
        </w:rPr>
        <w:t>Europa-Kommissionens</w:t>
      </w:r>
      <w:r w:rsidRPr="00377ECE">
        <w:rPr>
          <w:spacing w:val="-8"/>
          <w:lang w:val="da-DK"/>
        </w:rPr>
        <w:t xml:space="preserve"> </w:t>
      </w:r>
      <w:r w:rsidRPr="00377ECE">
        <w:rPr>
          <w:lang w:val="da-DK"/>
        </w:rPr>
        <w:t>hjemmeside</w:t>
      </w:r>
      <w:r w:rsidRPr="00377ECE">
        <w:rPr>
          <w:spacing w:val="-8"/>
          <w:lang w:val="da-DK"/>
        </w:rPr>
        <w:t xml:space="preserve"> </w:t>
      </w:r>
      <w:r w:rsidRPr="00377ECE">
        <w:rPr>
          <w:lang w:val="da-DK"/>
        </w:rPr>
        <w:t>(</w:t>
      </w:r>
      <w:proofErr w:type="spellStart"/>
      <w:proofErr w:type="gramStart"/>
      <w:r w:rsidRPr="00377ECE">
        <w:rPr>
          <w:lang w:val="da-DK"/>
        </w:rPr>
        <w:t>esubmission.ema.euro</w:t>
      </w:r>
      <w:proofErr w:type="spellEnd"/>
      <w:proofErr w:type="gramEnd"/>
      <w:r w:rsidRPr="00377ECE">
        <w:rPr>
          <w:lang w:val="da-DK"/>
        </w:rPr>
        <w:t xml:space="preserve">- </w:t>
      </w:r>
      <w:r w:rsidRPr="00377ECE">
        <w:rPr>
          <w:spacing w:val="-2"/>
          <w:lang w:val="da-DK"/>
        </w:rPr>
        <w:t>pa.eu).</w:t>
      </w:r>
    </w:p>
    <w:p w14:paraId="43E81C40" w14:textId="77777777" w:rsidR="00D75258" w:rsidRPr="00377ECE" w:rsidRDefault="009F0C13">
      <w:pPr>
        <w:pStyle w:val="Brdtekst"/>
        <w:spacing w:line="249" w:lineRule="auto"/>
        <w:ind w:right="106"/>
        <w:rPr>
          <w:lang w:val="da-DK"/>
        </w:rPr>
      </w:pPr>
      <w:r w:rsidRPr="00377ECE">
        <w:rPr>
          <w:lang w:val="da-DK"/>
        </w:rPr>
        <w:t xml:space="preserve">Med hensyn til rent nationalt godkendte lægemidler skal produktresumé, mærkning eller indlægsseddel alene foreligge på dansk. Denne produktinformation bør fremlægges sammen med den indgivne </w:t>
      </w:r>
      <w:proofErr w:type="spellStart"/>
      <w:r w:rsidRPr="00377ECE">
        <w:rPr>
          <w:lang w:val="da-DK"/>
        </w:rPr>
        <w:t>variati</w:t>
      </w:r>
      <w:proofErr w:type="spellEnd"/>
      <w:r w:rsidRPr="00377ECE">
        <w:rPr>
          <w:lang w:val="da-DK"/>
        </w:rPr>
        <w:t xml:space="preserve">- </w:t>
      </w:r>
      <w:proofErr w:type="spellStart"/>
      <w:r w:rsidRPr="00377ECE">
        <w:rPr>
          <w:lang w:val="da-DK"/>
        </w:rPr>
        <w:t>onsansøgning</w:t>
      </w:r>
      <w:proofErr w:type="spellEnd"/>
      <w:r w:rsidRPr="00377ECE">
        <w:rPr>
          <w:lang w:val="da-DK"/>
        </w:rPr>
        <w:t xml:space="preserve">. Hvis det er nødvendigt bør </w:t>
      </w:r>
      <w:proofErr w:type="spellStart"/>
      <w:r w:rsidRPr="00377ECE">
        <w:rPr>
          <w:lang w:val="da-DK"/>
        </w:rPr>
        <w:t>mock</w:t>
      </w:r>
      <w:proofErr w:type="spellEnd"/>
      <w:r w:rsidRPr="00377ECE">
        <w:rPr>
          <w:lang w:val="da-DK"/>
        </w:rPr>
        <w:t>-ups eller prøver stilles til rådighed.</w:t>
      </w:r>
    </w:p>
    <w:p w14:paraId="3A908DBB" w14:textId="77777777" w:rsidR="00D75258" w:rsidRPr="00377ECE" w:rsidRDefault="009F0C13">
      <w:pPr>
        <w:pStyle w:val="Brdtekst"/>
        <w:spacing w:before="63" w:line="249" w:lineRule="auto"/>
        <w:ind w:right="105"/>
        <w:rPr>
          <w:lang w:val="da-DK"/>
        </w:rPr>
      </w:pPr>
      <w:r w:rsidRPr="00377ECE">
        <w:rPr>
          <w:lang w:val="da-DK"/>
        </w:rPr>
        <w:t xml:space="preserve">Ved variationer, der medfører ændringer i </w:t>
      </w:r>
      <w:r w:rsidRPr="00275B0A">
        <w:rPr>
          <w:lang w:val="da-DK"/>
        </w:rPr>
        <w:t xml:space="preserve">produktresuméet, </w:t>
      </w:r>
      <w:del w:id="48" w:author="Stine Grøndal Skifte" w:date="2025-06-27T08:27:00Z">
        <w:r w:rsidRPr="00275B0A" w:rsidDel="00C457FD">
          <w:rPr>
            <w:lang w:val="da-DK"/>
          </w:rPr>
          <w:delText>foretrækker</w:delText>
        </w:r>
        <w:r w:rsidRPr="00377ECE" w:rsidDel="00C457FD">
          <w:rPr>
            <w:lang w:val="da-DK"/>
          </w:rPr>
          <w:delText xml:space="preserve"> Lægemiddelstyrelsen, at</w:delText>
        </w:r>
      </w:del>
      <w:ins w:id="49" w:author="Stine Grøndal Skifte" w:date="2025-06-27T08:27:00Z">
        <w:r w:rsidR="00C457FD">
          <w:rPr>
            <w:lang w:val="da-DK"/>
          </w:rPr>
          <w:t>skal</w:t>
        </w:r>
      </w:ins>
      <w:r w:rsidRPr="00377ECE">
        <w:rPr>
          <w:lang w:val="da-DK"/>
        </w:rPr>
        <w:t xml:space="preserve"> der vedlægges et udkast til det opdaterede produktresumé i et elektronisk og </w:t>
      </w:r>
      <w:proofErr w:type="spellStart"/>
      <w:r w:rsidRPr="00377ECE">
        <w:rPr>
          <w:lang w:val="da-DK"/>
        </w:rPr>
        <w:t>redigerbart</w:t>
      </w:r>
      <w:proofErr w:type="spellEnd"/>
      <w:r w:rsidRPr="00377ECE">
        <w:rPr>
          <w:lang w:val="da-DK"/>
        </w:rPr>
        <w:t xml:space="preserve"> format (Word). Det samme gælder de tilhørende udkast til opdateret indlægsseddel og mærkning, når variationen medfører ændringer i disse. Dokumenterne skal vedlægges i annoteret og renskrevet udgave.</w:t>
      </w:r>
    </w:p>
    <w:p w14:paraId="569A078A" w14:textId="77777777" w:rsidR="00D75258" w:rsidRPr="00377ECE" w:rsidRDefault="009F0C13">
      <w:pPr>
        <w:pStyle w:val="Brdtekst"/>
        <w:spacing w:before="64" w:line="249" w:lineRule="auto"/>
        <w:ind w:right="105"/>
        <w:rPr>
          <w:lang w:val="da-DK"/>
        </w:rPr>
      </w:pPr>
      <w:r w:rsidRPr="00377ECE">
        <w:rPr>
          <w:lang w:val="da-DK"/>
        </w:rPr>
        <w:t>Der</w:t>
      </w:r>
      <w:r w:rsidRPr="00377ECE">
        <w:rPr>
          <w:spacing w:val="27"/>
          <w:lang w:val="da-DK"/>
        </w:rPr>
        <w:t xml:space="preserve"> </w:t>
      </w:r>
      <w:r w:rsidRPr="00377ECE">
        <w:rPr>
          <w:lang w:val="da-DK"/>
        </w:rPr>
        <w:t>findes</w:t>
      </w:r>
      <w:r w:rsidRPr="00377ECE">
        <w:rPr>
          <w:spacing w:val="27"/>
          <w:lang w:val="da-DK"/>
        </w:rPr>
        <w:t xml:space="preserve"> </w:t>
      </w:r>
      <w:r w:rsidRPr="00377ECE">
        <w:rPr>
          <w:lang w:val="da-DK"/>
        </w:rPr>
        <w:t>kun</w:t>
      </w:r>
      <w:r w:rsidRPr="00377ECE">
        <w:rPr>
          <w:spacing w:val="27"/>
          <w:lang w:val="da-DK"/>
        </w:rPr>
        <w:t xml:space="preserve"> </w:t>
      </w:r>
      <w:r w:rsidRPr="00377ECE">
        <w:rPr>
          <w:lang w:val="da-DK"/>
        </w:rPr>
        <w:t>ét</w:t>
      </w:r>
      <w:r w:rsidRPr="00377ECE">
        <w:rPr>
          <w:spacing w:val="27"/>
          <w:lang w:val="da-DK"/>
        </w:rPr>
        <w:t xml:space="preserve"> </w:t>
      </w:r>
      <w:r w:rsidRPr="00377ECE">
        <w:rPr>
          <w:lang w:val="da-DK"/>
        </w:rPr>
        <w:t>godkendt</w:t>
      </w:r>
      <w:r w:rsidRPr="00377ECE">
        <w:rPr>
          <w:spacing w:val="27"/>
          <w:lang w:val="da-DK"/>
        </w:rPr>
        <w:t xml:space="preserve"> </w:t>
      </w:r>
      <w:r w:rsidRPr="00377ECE">
        <w:rPr>
          <w:lang w:val="da-DK"/>
        </w:rPr>
        <w:t>produktresumé</w:t>
      </w:r>
      <w:r w:rsidRPr="00377ECE">
        <w:rPr>
          <w:spacing w:val="27"/>
          <w:lang w:val="da-DK"/>
        </w:rPr>
        <w:t xml:space="preserve"> </w:t>
      </w:r>
      <w:r w:rsidRPr="00377ECE">
        <w:rPr>
          <w:lang w:val="da-DK"/>
        </w:rPr>
        <w:t>med</w:t>
      </w:r>
      <w:r w:rsidRPr="00377ECE">
        <w:rPr>
          <w:spacing w:val="27"/>
          <w:lang w:val="da-DK"/>
        </w:rPr>
        <w:t xml:space="preserve"> </w:t>
      </w:r>
      <w:r w:rsidRPr="00377ECE">
        <w:rPr>
          <w:lang w:val="da-DK"/>
        </w:rPr>
        <w:t>tilhørende</w:t>
      </w:r>
      <w:r w:rsidRPr="00377ECE">
        <w:rPr>
          <w:spacing w:val="27"/>
          <w:lang w:val="da-DK"/>
        </w:rPr>
        <w:t xml:space="preserve"> </w:t>
      </w:r>
      <w:r w:rsidRPr="00377ECE">
        <w:rPr>
          <w:lang w:val="da-DK"/>
        </w:rPr>
        <w:t>indlægsseddel</w:t>
      </w:r>
      <w:r w:rsidRPr="00377ECE">
        <w:rPr>
          <w:spacing w:val="27"/>
          <w:lang w:val="da-DK"/>
        </w:rPr>
        <w:t xml:space="preserve"> </w:t>
      </w:r>
      <w:r w:rsidRPr="00377ECE">
        <w:rPr>
          <w:lang w:val="da-DK"/>
        </w:rPr>
        <w:t>og</w:t>
      </w:r>
      <w:r w:rsidRPr="00377ECE">
        <w:rPr>
          <w:spacing w:val="27"/>
          <w:lang w:val="da-DK"/>
        </w:rPr>
        <w:t xml:space="preserve"> </w:t>
      </w:r>
      <w:r w:rsidRPr="00377ECE">
        <w:rPr>
          <w:lang w:val="da-DK"/>
        </w:rPr>
        <w:t>mærkning.</w:t>
      </w:r>
      <w:r w:rsidRPr="00377ECE">
        <w:rPr>
          <w:spacing w:val="27"/>
          <w:lang w:val="da-DK"/>
        </w:rPr>
        <w:t xml:space="preserve"> </w:t>
      </w:r>
      <w:r w:rsidRPr="00377ECE">
        <w:rPr>
          <w:lang w:val="da-DK"/>
        </w:rPr>
        <w:t>Hvis</w:t>
      </w:r>
      <w:r w:rsidRPr="00377ECE">
        <w:rPr>
          <w:spacing w:val="27"/>
          <w:lang w:val="da-DK"/>
        </w:rPr>
        <w:t xml:space="preserve"> </w:t>
      </w:r>
      <w:r w:rsidRPr="00377ECE">
        <w:rPr>
          <w:lang w:val="da-DK"/>
        </w:rPr>
        <w:t>der</w:t>
      </w:r>
      <w:r w:rsidRPr="00377ECE">
        <w:rPr>
          <w:spacing w:val="27"/>
          <w:lang w:val="da-DK"/>
        </w:rPr>
        <w:t xml:space="preserve"> </w:t>
      </w:r>
      <w:r w:rsidRPr="00377ECE">
        <w:rPr>
          <w:lang w:val="da-DK"/>
        </w:rPr>
        <w:t xml:space="preserve">for et lægemiddel indsendes flere variationer, som behandles samtidig, og som ændrer ved </w:t>
      </w:r>
      <w:proofErr w:type="spellStart"/>
      <w:r w:rsidRPr="00377ECE">
        <w:rPr>
          <w:lang w:val="da-DK"/>
        </w:rPr>
        <w:t>produktinformati</w:t>
      </w:r>
      <w:proofErr w:type="spellEnd"/>
      <w:r w:rsidRPr="00377ECE">
        <w:rPr>
          <w:lang w:val="da-DK"/>
        </w:rPr>
        <w:t xml:space="preserve">- </w:t>
      </w:r>
      <w:proofErr w:type="spellStart"/>
      <w:r w:rsidRPr="00377ECE">
        <w:rPr>
          <w:lang w:val="da-DK"/>
        </w:rPr>
        <w:t>onen</w:t>
      </w:r>
      <w:proofErr w:type="spellEnd"/>
      <w:r w:rsidRPr="00377ECE">
        <w:rPr>
          <w:lang w:val="da-DK"/>
        </w:rPr>
        <w:t>, skal man for hver enkel variation gå ud fra det til enhver tid godkendte produktresumé og den tilhørende indlægsseddel og mærkning. I umiddelbar forlængelse af, at en af variationerne er blevet</w:t>
      </w:r>
    </w:p>
    <w:p w14:paraId="6E201358" w14:textId="77777777" w:rsidR="00D75258" w:rsidRPr="00377ECE" w:rsidRDefault="00D75258">
      <w:pPr>
        <w:spacing w:line="249" w:lineRule="auto"/>
        <w:rPr>
          <w:lang w:val="da-DK"/>
        </w:rPr>
        <w:sectPr w:rsidR="00D75258" w:rsidRPr="00377ECE">
          <w:pgSz w:w="11910" w:h="16840"/>
          <w:pgMar w:top="1320" w:right="740" w:bottom="840" w:left="700" w:header="0" w:footer="652" w:gutter="0"/>
          <w:cols w:space="708"/>
        </w:sectPr>
      </w:pPr>
    </w:p>
    <w:p w14:paraId="5F930B7B" w14:textId="77777777" w:rsidR="00D75258" w:rsidRPr="00377ECE" w:rsidRDefault="009F0C13">
      <w:pPr>
        <w:pStyle w:val="Brdtekst"/>
        <w:spacing w:before="67" w:line="249" w:lineRule="auto"/>
        <w:ind w:right="106"/>
        <w:rPr>
          <w:lang w:val="da-DK"/>
        </w:rPr>
      </w:pPr>
      <w:r w:rsidRPr="00377ECE">
        <w:rPr>
          <w:lang w:val="da-DK"/>
        </w:rPr>
        <w:lastRenderedPageBreak/>
        <w:t xml:space="preserve">godkendt, er det således </w:t>
      </w:r>
      <w:proofErr w:type="spellStart"/>
      <w:r w:rsidRPr="00377ECE">
        <w:rPr>
          <w:lang w:val="da-DK"/>
        </w:rPr>
        <w:t>MAH’s</w:t>
      </w:r>
      <w:proofErr w:type="spellEnd"/>
      <w:r w:rsidRPr="00377ECE">
        <w:rPr>
          <w:lang w:val="da-DK"/>
        </w:rPr>
        <w:t xml:space="preserve"> ansvar at indsende et konsolideret produktresumé, indlægsseddel og mærkning for de variationer, som fortsat er underlagt en igangværende procedure. Hermed sikres, at produktinformationen bliver harmoniseret på tværs af variationerne.</w:t>
      </w:r>
    </w:p>
    <w:p w14:paraId="272C58E8" w14:textId="77777777" w:rsidR="00D75258" w:rsidRPr="00377ECE" w:rsidRDefault="009F0C13">
      <w:pPr>
        <w:pStyle w:val="Brdtekst"/>
        <w:spacing w:before="63" w:line="249" w:lineRule="auto"/>
        <w:ind w:right="106" w:firstLine="169"/>
        <w:rPr>
          <w:lang w:val="da-DK"/>
        </w:rPr>
      </w:pPr>
      <w:r w:rsidRPr="00377ECE">
        <w:rPr>
          <w:lang w:val="da-DK"/>
        </w:rPr>
        <w:t>Der</w:t>
      </w:r>
      <w:r w:rsidRPr="00377ECE">
        <w:rPr>
          <w:spacing w:val="-2"/>
          <w:lang w:val="da-DK"/>
        </w:rPr>
        <w:t xml:space="preserve"> </w:t>
      </w:r>
      <w:r w:rsidRPr="00377ECE">
        <w:rPr>
          <w:lang w:val="da-DK"/>
        </w:rPr>
        <w:t>kan</w:t>
      </w:r>
      <w:r w:rsidRPr="00377ECE">
        <w:rPr>
          <w:spacing w:val="-2"/>
          <w:lang w:val="da-DK"/>
        </w:rPr>
        <w:t xml:space="preserve"> </w:t>
      </w:r>
      <w:r w:rsidRPr="00377ECE">
        <w:rPr>
          <w:lang w:val="da-DK"/>
        </w:rPr>
        <w:t>som</w:t>
      </w:r>
      <w:r w:rsidRPr="00377ECE">
        <w:rPr>
          <w:spacing w:val="-2"/>
          <w:lang w:val="da-DK"/>
        </w:rPr>
        <w:t xml:space="preserve"> </w:t>
      </w:r>
      <w:r w:rsidRPr="00377ECE">
        <w:rPr>
          <w:lang w:val="da-DK"/>
        </w:rPr>
        <w:t>hovedregel</w:t>
      </w:r>
      <w:r w:rsidRPr="00377ECE">
        <w:rPr>
          <w:spacing w:val="-2"/>
          <w:lang w:val="da-DK"/>
        </w:rPr>
        <w:t xml:space="preserve"> </w:t>
      </w:r>
      <w:r w:rsidRPr="00377ECE">
        <w:rPr>
          <w:lang w:val="da-DK"/>
        </w:rPr>
        <w:t>kun</w:t>
      </w:r>
      <w:r w:rsidRPr="00377ECE">
        <w:rPr>
          <w:spacing w:val="-2"/>
          <w:lang w:val="da-DK"/>
        </w:rPr>
        <w:t xml:space="preserve"> </w:t>
      </w:r>
      <w:r w:rsidRPr="00377ECE">
        <w:rPr>
          <w:lang w:val="da-DK"/>
        </w:rPr>
        <w:t>ansøges</w:t>
      </w:r>
      <w:r w:rsidRPr="00377ECE">
        <w:rPr>
          <w:spacing w:val="-2"/>
          <w:lang w:val="da-DK"/>
        </w:rPr>
        <w:t xml:space="preserve"> </w:t>
      </w:r>
      <w:r w:rsidRPr="00377ECE">
        <w:rPr>
          <w:lang w:val="da-DK"/>
        </w:rPr>
        <w:t>om</w:t>
      </w:r>
      <w:r w:rsidRPr="00377ECE">
        <w:rPr>
          <w:spacing w:val="-2"/>
          <w:lang w:val="da-DK"/>
        </w:rPr>
        <w:t xml:space="preserve"> </w:t>
      </w:r>
      <w:r w:rsidRPr="00377ECE">
        <w:rPr>
          <w:lang w:val="da-DK"/>
        </w:rPr>
        <w:t>Lægemiddelstyrelsens</w:t>
      </w:r>
      <w:r w:rsidRPr="00377ECE">
        <w:rPr>
          <w:spacing w:val="-2"/>
          <w:lang w:val="da-DK"/>
        </w:rPr>
        <w:t xml:space="preserve"> </w:t>
      </w:r>
      <w:r w:rsidRPr="00377ECE">
        <w:rPr>
          <w:lang w:val="da-DK"/>
        </w:rPr>
        <w:t>godkendelse</w:t>
      </w:r>
      <w:r w:rsidRPr="00377ECE">
        <w:rPr>
          <w:spacing w:val="-2"/>
          <w:lang w:val="da-DK"/>
        </w:rPr>
        <w:t xml:space="preserve"> </w:t>
      </w:r>
      <w:r w:rsidRPr="00377ECE">
        <w:rPr>
          <w:lang w:val="da-DK"/>
        </w:rPr>
        <w:t>af</w:t>
      </w:r>
      <w:r w:rsidRPr="00377ECE">
        <w:rPr>
          <w:spacing w:val="-2"/>
          <w:lang w:val="da-DK"/>
        </w:rPr>
        <w:t xml:space="preserve"> </w:t>
      </w:r>
      <w:r w:rsidRPr="00377ECE">
        <w:rPr>
          <w:lang w:val="da-DK"/>
        </w:rPr>
        <w:t>én</w:t>
      </w:r>
      <w:r w:rsidRPr="00377ECE">
        <w:rPr>
          <w:spacing w:val="-2"/>
          <w:lang w:val="da-DK"/>
        </w:rPr>
        <w:t xml:space="preserve"> </w:t>
      </w:r>
      <w:r w:rsidRPr="00377ECE">
        <w:rPr>
          <w:lang w:val="da-DK"/>
        </w:rPr>
        <w:t>variation</w:t>
      </w:r>
      <w:r w:rsidRPr="00377ECE">
        <w:rPr>
          <w:spacing w:val="-2"/>
          <w:lang w:val="da-DK"/>
        </w:rPr>
        <w:t xml:space="preserve"> </w:t>
      </w:r>
      <w:r w:rsidRPr="00377ECE">
        <w:rPr>
          <w:lang w:val="da-DK"/>
        </w:rPr>
        <w:t>pr.</w:t>
      </w:r>
      <w:r w:rsidRPr="00377ECE">
        <w:rPr>
          <w:spacing w:val="-2"/>
          <w:lang w:val="da-DK"/>
        </w:rPr>
        <w:t xml:space="preserve"> </w:t>
      </w:r>
      <w:r w:rsidRPr="00377ECE">
        <w:rPr>
          <w:lang w:val="da-DK"/>
        </w:rPr>
        <w:t>an</w:t>
      </w:r>
      <w:del w:id="50" w:author="Katrine Damkjær Madsen" w:date="2025-06-25T12:56:00Z">
        <w:r w:rsidRPr="00377ECE" w:rsidDel="004E2024">
          <w:rPr>
            <w:lang w:val="da-DK"/>
          </w:rPr>
          <w:delText>‐</w:delText>
        </w:r>
        <w:r w:rsidRPr="00377ECE" w:rsidDel="004E2024">
          <w:rPr>
            <w:spacing w:val="-2"/>
            <w:lang w:val="da-DK"/>
          </w:rPr>
          <w:delText xml:space="preserve"> </w:delText>
        </w:r>
      </w:del>
      <w:r w:rsidRPr="00377ECE">
        <w:rPr>
          <w:lang w:val="da-DK"/>
        </w:rPr>
        <w:t xml:space="preserve">søg- </w:t>
      </w:r>
      <w:proofErr w:type="spellStart"/>
      <w:r w:rsidRPr="00377ECE">
        <w:rPr>
          <w:lang w:val="da-DK"/>
        </w:rPr>
        <w:t>ningsskema</w:t>
      </w:r>
      <w:proofErr w:type="spellEnd"/>
      <w:r w:rsidRPr="00377ECE">
        <w:rPr>
          <w:lang w:val="da-DK"/>
        </w:rPr>
        <w:t>. Dette udgangspunkt kan dog fraviges ved grupperinger og ved worksharing, hvor samtlige ændringer kan anføres på samme ansøgningsskema.</w:t>
      </w:r>
    </w:p>
    <w:p w14:paraId="6B5B9358" w14:textId="77777777" w:rsidR="00D75258" w:rsidRDefault="009F0C13">
      <w:pPr>
        <w:pStyle w:val="Overskrift1"/>
        <w:numPr>
          <w:ilvl w:val="1"/>
          <w:numId w:val="5"/>
        </w:numPr>
        <w:tabs>
          <w:tab w:val="left" w:pos="511"/>
        </w:tabs>
        <w:ind w:hanging="361"/>
      </w:pPr>
      <w:proofErr w:type="spellStart"/>
      <w:r>
        <w:rPr>
          <w:spacing w:val="-2"/>
        </w:rPr>
        <w:t>Gruppering</w:t>
      </w:r>
      <w:proofErr w:type="spellEnd"/>
    </w:p>
    <w:p w14:paraId="333099B8" w14:textId="77777777" w:rsidR="00D75258" w:rsidRPr="00777C2F" w:rsidRDefault="009F0C13">
      <w:pPr>
        <w:pStyle w:val="Brdtekst"/>
        <w:spacing w:before="192" w:line="249" w:lineRule="auto"/>
        <w:ind w:right="107" w:firstLine="0"/>
        <w:rPr>
          <w:lang w:val="da-DK"/>
        </w:rPr>
      </w:pPr>
      <w:r w:rsidRPr="00777C2F">
        <w:rPr>
          <w:lang w:val="da-DK"/>
        </w:rPr>
        <w:t>Gruppering er en mulighed, jf. artikel 7 og artikel 13d i variationsforordningen, og kan foretages i</w:t>
      </w:r>
      <w:r w:rsidRPr="00777C2F">
        <w:rPr>
          <w:spacing w:val="40"/>
          <w:lang w:val="da-DK"/>
        </w:rPr>
        <w:t xml:space="preserve"> </w:t>
      </w:r>
      <w:r w:rsidRPr="00777C2F">
        <w:rPr>
          <w:lang w:val="da-DK"/>
        </w:rPr>
        <w:t>henhold til følgende:</w:t>
      </w:r>
    </w:p>
    <w:p w14:paraId="6A860055" w14:textId="77777777" w:rsidR="00D75258" w:rsidRPr="00777C2F" w:rsidRDefault="009F0C13">
      <w:pPr>
        <w:pStyle w:val="Listeafsnit"/>
        <w:numPr>
          <w:ilvl w:val="0"/>
          <w:numId w:val="1"/>
        </w:numPr>
        <w:tabs>
          <w:tab w:val="left" w:pos="451"/>
        </w:tabs>
        <w:spacing w:before="2" w:line="249" w:lineRule="auto"/>
        <w:ind w:right="104"/>
        <w:rPr>
          <w:sz w:val="24"/>
          <w:lang w:val="da-DK"/>
        </w:rPr>
      </w:pPr>
      <w:r w:rsidRPr="00777C2F">
        <w:rPr>
          <w:sz w:val="24"/>
          <w:lang w:val="da-DK"/>
        </w:rPr>
        <w:t xml:space="preserve">Gruppering af type </w:t>
      </w:r>
      <w:proofErr w:type="gramStart"/>
      <w:r w:rsidRPr="00777C2F">
        <w:rPr>
          <w:sz w:val="24"/>
          <w:lang w:val="da-DK"/>
        </w:rPr>
        <w:t>IA variationer</w:t>
      </w:r>
      <w:proofErr w:type="gramEnd"/>
      <w:r w:rsidRPr="00777C2F">
        <w:rPr>
          <w:sz w:val="24"/>
          <w:lang w:val="da-DK"/>
        </w:rPr>
        <w:t xml:space="preserve"> vedrørende 1 markedsføringstilladelse; type IA variationer skal samles i en »</w:t>
      </w:r>
      <w:proofErr w:type="spellStart"/>
      <w:r w:rsidRPr="00777C2F">
        <w:rPr>
          <w:sz w:val="24"/>
          <w:lang w:val="da-DK"/>
        </w:rPr>
        <w:t>annual</w:t>
      </w:r>
      <w:proofErr w:type="spellEnd"/>
      <w:r w:rsidRPr="00777C2F">
        <w:rPr>
          <w:sz w:val="24"/>
          <w:lang w:val="da-DK"/>
        </w:rPr>
        <w:t xml:space="preserve"> update« og indsendes til Lægemiddelstyrelsen senest 12 måneder efter implemen</w:t>
      </w:r>
      <w:del w:id="51" w:author="Stine Grøndal Skifte" w:date="2025-06-26T09:20:00Z">
        <w:r w:rsidRPr="00777C2F" w:rsidDel="00777C2F">
          <w:rPr>
            <w:sz w:val="24"/>
            <w:lang w:val="da-DK"/>
          </w:rPr>
          <w:delText xml:space="preserve">- </w:delText>
        </w:r>
      </w:del>
      <w:r w:rsidRPr="00777C2F">
        <w:rPr>
          <w:sz w:val="24"/>
          <w:lang w:val="da-DK"/>
        </w:rPr>
        <w:t xml:space="preserve">teringen af den første ændring af type IA. Hvis der i perioden foretages flere type </w:t>
      </w:r>
      <w:proofErr w:type="gramStart"/>
      <w:r w:rsidRPr="00777C2F">
        <w:rPr>
          <w:sz w:val="24"/>
          <w:lang w:val="da-DK"/>
        </w:rPr>
        <w:t>IA ændringer</w:t>
      </w:r>
      <w:proofErr w:type="gramEnd"/>
      <w:r w:rsidRPr="00777C2F">
        <w:rPr>
          <w:sz w:val="24"/>
          <w:lang w:val="da-DK"/>
        </w:rPr>
        <w:t xml:space="preserve"> for produktet indsendes »</w:t>
      </w:r>
      <w:proofErr w:type="spellStart"/>
      <w:r w:rsidRPr="00777C2F">
        <w:rPr>
          <w:sz w:val="24"/>
          <w:lang w:val="da-DK"/>
        </w:rPr>
        <w:t>annual</w:t>
      </w:r>
      <w:proofErr w:type="spellEnd"/>
      <w:r w:rsidRPr="00777C2F">
        <w:rPr>
          <w:sz w:val="24"/>
          <w:lang w:val="da-DK"/>
        </w:rPr>
        <w:t xml:space="preserve"> update« som a-gruppering. En »</w:t>
      </w:r>
      <w:proofErr w:type="spellStart"/>
      <w:r w:rsidRPr="00777C2F">
        <w:rPr>
          <w:sz w:val="24"/>
          <w:lang w:val="da-DK"/>
        </w:rPr>
        <w:t>annual</w:t>
      </w:r>
      <w:proofErr w:type="spellEnd"/>
      <w:r w:rsidRPr="00777C2F">
        <w:rPr>
          <w:sz w:val="24"/>
          <w:lang w:val="da-DK"/>
        </w:rPr>
        <w:t xml:space="preserve"> update« må tidligst indsendes til Lægemiddelstyrelsen 9 måneder efter implementeringen af den første ændring af type IA.</w:t>
      </w:r>
    </w:p>
    <w:p w14:paraId="31C7AA93" w14:textId="0D57B143" w:rsidR="001E428E" w:rsidRPr="009C11FD" w:rsidDel="00094588" w:rsidRDefault="009F0C13" w:rsidP="009C11FD">
      <w:pPr>
        <w:pStyle w:val="Listeafsnit"/>
        <w:numPr>
          <w:ilvl w:val="0"/>
          <w:numId w:val="1"/>
        </w:numPr>
        <w:tabs>
          <w:tab w:val="left" w:pos="451"/>
        </w:tabs>
        <w:spacing w:before="5" w:line="249" w:lineRule="auto"/>
        <w:ind w:right="104"/>
        <w:rPr>
          <w:ins w:id="52" w:author="Stine Grøndal Skifte" w:date="2025-07-09T14:34:00Z"/>
          <w:del w:id="53" w:author="Katrine Damkjær Madsen" w:date="2025-08-27T14:36:00Z"/>
          <w:sz w:val="24"/>
          <w:lang w:val="da-DK"/>
        </w:rPr>
      </w:pPr>
      <w:r w:rsidRPr="00094588">
        <w:rPr>
          <w:sz w:val="24"/>
          <w:lang w:val="da-DK"/>
        </w:rPr>
        <w:t xml:space="preserve">Gruppering af type </w:t>
      </w:r>
      <w:proofErr w:type="gramStart"/>
      <w:r w:rsidRPr="00094588">
        <w:rPr>
          <w:sz w:val="24"/>
          <w:lang w:val="da-DK"/>
        </w:rPr>
        <w:t>IA variationer</w:t>
      </w:r>
      <w:proofErr w:type="gramEnd"/>
      <w:r w:rsidRPr="00094588">
        <w:rPr>
          <w:sz w:val="24"/>
          <w:lang w:val="da-DK"/>
        </w:rPr>
        <w:t xml:space="preserve"> vedrørende mere end en markedsføringstilladelse; hvis de samme mindre ændringer af type IA og/eller IAIN i flere markedsføringstilladelser med samme MAH medde- les samtidig til Lægemiddelstyrelsen, kan samtlige ændringer anføres på samme ansøgningsskema (så- kaldt ”super-gruppering”). Super-grupperinger kan indeholde både MRP, DCP og nationalt godkendte lægemidler. </w:t>
      </w:r>
      <w:ins w:id="54" w:author="Stine Grøndal Skifte" w:date="2025-07-09T14:34:00Z">
        <w:r w:rsidR="001E428E" w:rsidRPr="009C11FD">
          <w:rPr>
            <w:sz w:val="24"/>
            <w:lang w:val="da-DK"/>
          </w:rPr>
          <w:t>Hvis ændringerne alene vedrører nationale markedsføringstilladelser udstedt af Lægemiddelstyrelsen</w:t>
        </w:r>
      </w:ins>
      <w:ins w:id="55" w:author="Stine Grøndal Skifte" w:date="2025-07-09T14:35:00Z">
        <w:r w:rsidR="001E428E" w:rsidRPr="009C11FD">
          <w:rPr>
            <w:sz w:val="24"/>
            <w:lang w:val="da-DK"/>
          </w:rPr>
          <w:t xml:space="preserve">, </w:t>
        </w:r>
      </w:ins>
      <w:ins w:id="56" w:author="Stine Grøndal Skifte" w:date="2025-07-09T14:34:00Z">
        <w:r w:rsidR="001E428E" w:rsidRPr="009C11FD">
          <w:rPr>
            <w:sz w:val="24"/>
            <w:lang w:val="da-DK"/>
          </w:rPr>
          <w:t>skal</w:t>
        </w:r>
      </w:ins>
      <w:ins w:id="57" w:author="Stine Grøndal Skifte" w:date="2025-07-09T14:35:00Z">
        <w:r w:rsidR="001E428E" w:rsidRPr="009C11FD">
          <w:rPr>
            <w:sz w:val="24"/>
            <w:lang w:val="da-DK"/>
          </w:rPr>
          <w:t xml:space="preserve"> der</w:t>
        </w:r>
      </w:ins>
      <w:ins w:id="58" w:author="Stine Grøndal Skifte" w:date="2025-07-09T14:34:00Z">
        <w:r w:rsidR="001E428E" w:rsidRPr="009C11FD">
          <w:rPr>
            <w:sz w:val="24"/>
            <w:lang w:val="da-DK"/>
          </w:rPr>
          <w:t xml:space="preserve"> ikke anmodes om et procedurenummer hos Lægemiddelstyrelsen.</w:t>
        </w:r>
      </w:ins>
      <w:ins w:id="59" w:author="Katrine Damkjær Madsen" w:date="2025-08-27T14:37:00Z">
        <w:r w:rsidR="00094588">
          <w:rPr>
            <w:sz w:val="24"/>
            <w:lang w:val="da-DK"/>
          </w:rPr>
          <w:t xml:space="preserve"> </w:t>
        </w:r>
      </w:ins>
    </w:p>
    <w:p w14:paraId="53E7A03E" w14:textId="77777777" w:rsidR="00D75258" w:rsidRPr="00094588" w:rsidRDefault="009F0C13">
      <w:pPr>
        <w:pStyle w:val="Listeafsnit"/>
        <w:numPr>
          <w:ilvl w:val="0"/>
          <w:numId w:val="1"/>
        </w:numPr>
        <w:tabs>
          <w:tab w:val="left" w:pos="451"/>
        </w:tabs>
        <w:spacing w:before="5" w:line="249" w:lineRule="auto"/>
        <w:ind w:right="104"/>
        <w:rPr>
          <w:ins w:id="60" w:author="Stine Grøndal Skifte" w:date="2025-06-27T08:21:00Z"/>
          <w:sz w:val="24"/>
          <w:lang w:val="da-DK"/>
        </w:rPr>
      </w:pPr>
      <w:r w:rsidRPr="00094588">
        <w:rPr>
          <w:sz w:val="24"/>
          <w:lang w:val="da-DK"/>
        </w:rPr>
        <w:t xml:space="preserve">Super-grupperinger bør begrænses til administrative og </w:t>
      </w:r>
      <w:proofErr w:type="spellStart"/>
      <w:r w:rsidRPr="00094588">
        <w:rPr>
          <w:sz w:val="24"/>
          <w:lang w:val="da-DK"/>
        </w:rPr>
        <w:t>quality</w:t>
      </w:r>
      <w:proofErr w:type="spellEnd"/>
      <w:r w:rsidRPr="00094588">
        <w:rPr>
          <w:sz w:val="24"/>
          <w:lang w:val="da-DK"/>
        </w:rPr>
        <w:t xml:space="preserve"> ændringer (kategori A og B), og de foreslåede ændringer skal være identiske for alle lægemidler inkluderet i den grupperede ansøgning.</w:t>
      </w:r>
      <w:r w:rsidRPr="00094588">
        <w:rPr>
          <w:spacing w:val="-2"/>
          <w:sz w:val="24"/>
          <w:lang w:val="da-DK"/>
        </w:rPr>
        <w:t xml:space="preserve"> </w:t>
      </w:r>
      <w:r w:rsidRPr="00094588">
        <w:rPr>
          <w:sz w:val="24"/>
          <w:lang w:val="da-DK"/>
        </w:rPr>
        <w:t>For</w:t>
      </w:r>
      <w:r w:rsidRPr="00094588">
        <w:rPr>
          <w:spacing w:val="-3"/>
          <w:sz w:val="24"/>
          <w:lang w:val="da-DK"/>
        </w:rPr>
        <w:t xml:space="preserve"> </w:t>
      </w:r>
      <w:r w:rsidRPr="00094588">
        <w:rPr>
          <w:sz w:val="24"/>
          <w:lang w:val="da-DK"/>
        </w:rPr>
        <w:t>super-gruppering</w:t>
      </w:r>
      <w:r w:rsidRPr="00094588">
        <w:rPr>
          <w:spacing w:val="-3"/>
          <w:sz w:val="24"/>
          <w:lang w:val="da-DK"/>
        </w:rPr>
        <w:t xml:space="preserve"> </w:t>
      </w:r>
      <w:r w:rsidRPr="00094588">
        <w:rPr>
          <w:sz w:val="24"/>
          <w:lang w:val="da-DK"/>
        </w:rPr>
        <w:t>med</w:t>
      </w:r>
      <w:r w:rsidRPr="00094588">
        <w:rPr>
          <w:spacing w:val="-2"/>
          <w:sz w:val="24"/>
          <w:lang w:val="da-DK"/>
        </w:rPr>
        <w:t xml:space="preserve"> </w:t>
      </w:r>
      <w:r w:rsidRPr="00094588">
        <w:rPr>
          <w:sz w:val="24"/>
          <w:lang w:val="da-DK"/>
        </w:rPr>
        <w:t>kun</w:t>
      </w:r>
      <w:r w:rsidRPr="00094588">
        <w:rPr>
          <w:spacing w:val="-3"/>
          <w:sz w:val="24"/>
          <w:lang w:val="da-DK"/>
        </w:rPr>
        <w:t xml:space="preserve"> </w:t>
      </w:r>
      <w:r w:rsidRPr="00094588">
        <w:rPr>
          <w:sz w:val="24"/>
          <w:lang w:val="da-DK"/>
        </w:rPr>
        <w:t>MRP/DCP</w:t>
      </w:r>
      <w:r w:rsidRPr="00094588">
        <w:rPr>
          <w:spacing w:val="-3"/>
          <w:sz w:val="24"/>
          <w:lang w:val="da-DK"/>
        </w:rPr>
        <w:t xml:space="preserve"> </w:t>
      </w:r>
      <w:r w:rsidRPr="00094588">
        <w:rPr>
          <w:sz w:val="24"/>
          <w:lang w:val="da-DK"/>
        </w:rPr>
        <w:t>godkendte</w:t>
      </w:r>
      <w:r w:rsidRPr="00094588">
        <w:rPr>
          <w:spacing w:val="-3"/>
          <w:sz w:val="24"/>
          <w:lang w:val="da-DK"/>
        </w:rPr>
        <w:t xml:space="preserve"> </w:t>
      </w:r>
      <w:r w:rsidRPr="00094588">
        <w:rPr>
          <w:sz w:val="24"/>
          <w:lang w:val="da-DK"/>
        </w:rPr>
        <w:t>lægemidler</w:t>
      </w:r>
      <w:r w:rsidRPr="00094588">
        <w:rPr>
          <w:spacing w:val="-2"/>
          <w:sz w:val="24"/>
          <w:lang w:val="da-DK"/>
        </w:rPr>
        <w:t xml:space="preserve"> </w:t>
      </w:r>
      <w:r w:rsidRPr="00094588">
        <w:rPr>
          <w:sz w:val="24"/>
          <w:lang w:val="da-DK"/>
        </w:rPr>
        <w:t>med</w:t>
      </w:r>
      <w:r w:rsidRPr="00094588">
        <w:rPr>
          <w:spacing w:val="-2"/>
          <w:sz w:val="24"/>
          <w:lang w:val="da-DK"/>
        </w:rPr>
        <w:t xml:space="preserve"> </w:t>
      </w:r>
      <w:r w:rsidRPr="00094588">
        <w:rPr>
          <w:sz w:val="24"/>
          <w:lang w:val="da-DK"/>
        </w:rPr>
        <w:t>samme</w:t>
      </w:r>
      <w:r w:rsidRPr="00094588">
        <w:rPr>
          <w:spacing w:val="-3"/>
          <w:sz w:val="24"/>
          <w:lang w:val="da-DK"/>
        </w:rPr>
        <w:t xml:space="preserve"> </w:t>
      </w:r>
      <w:r w:rsidRPr="00094588">
        <w:rPr>
          <w:sz w:val="24"/>
          <w:lang w:val="da-DK"/>
        </w:rPr>
        <w:t>RMS</w:t>
      </w:r>
      <w:r w:rsidRPr="00094588">
        <w:rPr>
          <w:spacing w:val="-3"/>
          <w:sz w:val="24"/>
          <w:lang w:val="da-DK"/>
        </w:rPr>
        <w:t xml:space="preserve"> </w:t>
      </w:r>
      <w:r w:rsidRPr="00094588">
        <w:rPr>
          <w:sz w:val="24"/>
          <w:lang w:val="da-DK"/>
        </w:rPr>
        <w:t>kan</w:t>
      </w:r>
      <w:r w:rsidRPr="00094588">
        <w:rPr>
          <w:spacing w:val="-3"/>
          <w:sz w:val="24"/>
          <w:lang w:val="da-DK"/>
        </w:rPr>
        <w:t xml:space="preserve"> </w:t>
      </w:r>
      <w:r w:rsidRPr="00094588">
        <w:rPr>
          <w:sz w:val="24"/>
          <w:lang w:val="da-DK"/>
        </w:rPr>
        <w:t>der dog</w:t>
      </w:r>
      <w:r w:rsidRPr="00094588">
        <w:rPr>
          <w:spacing w:val="-4"/>
          <w:sz w:val="24"/>
          <w:lang w:val="da-DK"/>
        </w:rPr>
        <w:t xml:space="preserve"> </w:t>
      </w:r>
      <w:r w:rsidRPr="00094588">
        <w:rPr>
          <w:sz w:val="24"/>
          <w:lang w:val="da-DK"/>
        </w:rPr>
        <w:t>også</w:t>
      </w:r>
      <w:r w:rsidRPr="00094588">
        <w:rPr>
          <w:spacing w:val="-4"/>
          <w:sz w:val="24"/>
          <w:lang w:val="da-DK"/>
        </w:rPr>
        <w:t xml:space="preserve"> </w:t>
      </w:r>
      <w:r w:rsidRPr="00094588">
        <w:rPr>
          <w:sz w:val="24"/>
          <w:lang w:val="da-DK"/>
        </w:rPr>
        <w:t>søges</w:t>
      </w:r>
      <w:r w:rsidRPr="00094588">
        <w:rPr>
          <w:spacing w:val="-5"/>
          <w:sz w:val="24"/>
          <w:lang w:val="da-DK"/>
        </w:rPr>
        <w:t xml:space="preserve"> </w:t>
      </w:r>
      <w:r w:rsidRPr="00094588">
        <w:rPr>
          <w:sz w:val="24"/>
          <w:lang w:val="da-DK"/>
        </w:rPr>
        <w:t>IA</w:t>
      </w:r>
      <w:r w:rsidRPr="00094588">
        <w:rPr>
          <w:spacing w:val="-4"/>
          <w:sz w:val="24"/>
          <w:lang w:val="da-DK"/>
        </w:rPr>
        <w:t xml:space="preserve"> </w:t>
      </w:r>
      <w:r w:rsidRPr="00094588">
        <w:rPr>
          <w:sz w:val="24"/>
          <w:lang w:val="da-DK"/>
        </w:rPr>
        <w:t>variationer</w:t>
      </w:r>
      <w:r w:rsidRPr="00094588">
        <w:rPr>
          <w:spacing w:val="-4"/>
          <w:sz w:val="24"/>
          <w:lang w:val="da-DK"/>
        </w:rPr>
        <w:t xml:space="preserve"> </w:t>
      </w:r>
      <w:r w:rsidRPr="00094588">
        <w:rPr>
          <w:sz w:val="24"/>
          <w:lang w:val="da-DK"/>
        </w:rPr>
        <w:t>under</w:t>
      </w:r>
      <w:r w:rsidRPr="00094588">
        <w:rPr>
          <w:spacing w:val="-4"/>
          <w:sz w:val="24"/>
          <w:lang w:val="da-DK"/>
        </w:rPr>
        <w:t xml:space="preserve"> </w:t>
      </w:r>
      <w:r w:rsidRPr="00094588">
        <w:rPr>
          <w:sz w:val="24"/>
          <w:lang w:val="da-DK"/>
        </w:rPr>
        <w:t>kategori</w:t>
      </w:r>
      <w:r w:rsidRPr="00094588">
        <w:rPr>
          <w:spacing w:val="-4"/>
          <w:sz w:val="24"/>
          <w:lang w:val="da-DK"/>
        </w:rPr>
        <w:t xml:space="preserve"> </w:t>
      </w:r>
      <w:r w:rsidRPr="00094588">
        <w:rPr>
          <w:sz w:val="24"/>
          <w:lang w:val="da-DK"/>
        </w:rPr>
        <w:t>C</w:t>
      </w:r>
      <w:r w:rsidRPr="00094588">
        <w:rPr>
          <w:spacing w:val="-4"/>
          <w:sz w:val="24"/>
          <w:lang w:val="da-DK"/>
        </w:rPr>
        <w:t xml:space="preserve"> </w:t>
      </w:r>
      <w:r w:rsidRPr="00094588">
        <w:rPr>
          <w:sz w:val="24"/>
          <w:lang w:val="da-DK"/>
        </w:rPr>
        <w:t>(variationer</w:t>
      </w:r>
      <w:r w:rsidRPr="00094588">
        <w:rPr>
          <w:spacing w:val="-4"/>
          <w:sz w:val="24"/>
          <w:lang w:val="da-DK"/>
        </w:rPr>
        <w:t xml:space="preserve"> </w:t>
      </w:r>
      <w:r w:rsidRPr="00094588">
        <w:rPr>
          <w:sz w:val="24"/>
          <w:lang w:val="da-DK"/>
        </w:rPr>
        <w:t>relateret</w:t>
      </w:r>
      <w:r w:rsidRPr="00094588">
        <w:rPr>
          <w:spacing w:val="-4"/>
          <w:sz w:val="24"/>
          <w:lang w:val="da-DK"/>
        </w:rPr>
        <w:t xml:space="preserve"> </w:t>
      </w:r>
      <w:r w:rsidRPr="00094588">
        <w:rPr>
          <w:sz w:val="24"/>
          <w:lang w:val="da-DK"/>
        </w:rPr>
        <w:t>til</w:t>
      </w:r>
      <w:r w:rsidRPr="00094588">
        <w:rPr>
          <w:spacing w:val="-4"/>
          <w:sz w:val="24"/>
          <w:lang w:val="da-DK"/>
        </w:rPr>
        <w:t xml:space="preserve"> </w:t>
      </w:r>
      <w:r w:rsidRPr="00094588">
        <w:rPr>
          <w:sz w:val="24"/>
          <w:lang w:val="da-DK"/>
        </w:rPr>
        <w:t>safety,</w:t>
      </w:r>
      <w:r w:rsidRPr="00094588">
        <w:rPr>
          <w:spacing w:val="-4"/>
          <w:sz w:val="24"/>
          <w:lang w:val="da-DK"/>
        </w:rPr>
        <w:t xml:space="preserve"> </w:t>
      </w:r>
      <w:proofErr w:type="spellStart"/>
      <w:r w:rsidRPr="00094588">
        <w:rPr>
          <w:sz w:val="24"/>
          <w:lang w:val="da-DK"/>
        </w:rPr>
        <w:t>efficacy</w:t>
      </w:r>
      <w:proofErr w:type="spellEnd"/>
      <w:r w:rsidRPr="00094588">
        <w:rPr>
          <w:spacing w:val="-4"/>
          <w:sz w:val="24"/>
          <w:lang w:val="da-DK"/>
        </w:rPr>
        <w:t xml:space="preserve"> </w:t>
      </w:r>
      <w:r w:rsidRPr="00094588">
        <w:rPr>
          <w:sz w:val="24"/>
          <w:lang w:val="da-DK"/>
        </w:rPr>
        <w:t>og</w:t>
      </w:r>
      <w:r w:rsidRPr="00094588">
        <w:rPr>
          <w:spacing w:val="-4"/>
          <w:sz w:val="24"/>
          <w:lang w:val="da-DK"/>
        </w:rPr>
        <w:t xml:space="preserve"> </w:t>
      </w:r>
      <w:proofErr w:type="spellStart"/>
      <w:r w:rsidRPr="00094588">
        <w:rPr>
          <w:sz w:val="24"/>
          <w:lang w:val="da-DK"/>
        </w:rPr>
        <w:t>pharmacovi</w:t>
      </w:r>
      <w:del w:id="61" w:author="Stine Grøndal Skifte" w:date="2025-06-27T08:19:00Z">
        <w:r w:rsidRPr="00094588" w:rsidDel="000A28C5">
          <w:rPr>
            <w:sz w:val="24"/>
            <w:lang w:val="da-DK"/>
          </w:rPr>
          <w:delText xml:space="preserve">- </w:delText>
        </w:r>
      </w:del>
      <w:r w:rsidRPr="00094588">
        <w:rPr>
          <w:spacing w:val="-2"/>
          <w:sz w:val="24"/>
          <w:lang w:val="da-DK"/>
        </w:rPr>
        <w:t>gil</w:t>
      </w:r>
      <w:ins w:id="62" w:author="Stine Grøndal Skifte" w:date="2025-07-09T14:36:00Z">
        <w:r w:rsidR="001E428E" w:rsidRPr="00094588">
          <w:rPr>
            <w:spacing w:val="-2"/>
            <w:sz w:val="24"/>
            <w:lang w:val="da-DK"/>
          </w:rPr>
          <w:t>a</w:t>
        </w:r>
      </w:ins>
      <w:del w:id="63" w:author="Stine Grøndal Skifte" w:date="2025-07-09T14:36:00Z">
        <w:r w:rsidRPr="00094588" w:rsidDel="001E428E">
          <w:rPr>
            <w:spacing w:val="-2"/>
            <w:sz w:val="24"/>
            <w:lang w:val="da-DK"/>
          </w:rPr>
          <w:delText>e</w:delText>
        </w:r>
      </w:del>
      <w:r w:rsidRPr="00094588">
        <w:rPr>
          <w:spacing w:val="-2"/>
          <w:sz w:val="24"/>
          <w:lang w:val="da-DK"/>
        </w:rPr>
        <w:t>nce</w:t>
      </w:r>
      <w:proofErr w:type="spellEnd"/>
      <w:r w:rsidRPr="00094588">
        <w:rPr>
          <w:spacing w:val="-2"/>
          <w:sz w:val="24"/>
          <w:lang w:val="da-DK"/>
        </w:rPr>
        <w:t>).</w:t>
      </w:r>
    </w:p>
    <w:p w14:paraId="77FB585D" w14:textId="77777777" w:rsidR="000A28C5" w:rsidRPr="00777C2F" w:rsidDel="001E428E" w:rsidRDefault="000A28C5" w:rsidP="000A28C5">
      <w:pPr>
        <w:pStyle w:val="Listeafsnit"/>
        <w:tabs>
          <w:tab w:val="left" w:pos="451"/>
        </w:tabs>
        <w:spacing w:before="5" w:line="249" w:lineRule="auto"/>
        <w:ind w:right="104" w:firstLine="0"/>
        <w:rPr>
          <w:del w:id="64" w:author="Stine Grøndal Skifte" w:date="2025-07-09T14:34:00Z"/>
          <w:sz w:val="24"/>
          <w:lang w:val="da-DK"/>
        </w:rPr>
      </w:pPr>
    </w:p>
    <w:p w14:paraId="0079F2EE" w14:textId="77777777" w:rsidR="00D75258" w:rsidRPr="00777C2F" w:rsidRDefault="009F0C13">
      <w:pPr>
        <w:pStyle w:val="Listeafsnit"/>
        <w:numPr>
          <w:ilvl w:val="0"/>
          <w:numId w:val="1"/>
        </w:numPr>
        <w:tabs>
          <w:tab w:val="left" w:pos="451"/>
        </w:tabs>
        <w:spacing w:before="9" w:line="249" w:lineRule="auto"/>
        <w:ind w:right="103"/>
        <w:rPr>
          <w:sz w:val="24"/>
          <w:lang w:val="da-DK"/>
        </w:rPr>
      </w:pPr>
      <w:r w:rsidRPr="00777C2F">
        <w:rPr>
          <w:sz w:val="24"/>
          <w:lang w:val="da-DK"/>
        </w:rPr>
        <w:t>Gruppering</w:t>
      </w:r>
      <w:r w:rsidRPr="00777C2F">
        <w:rPr>
          <w:spacing w:val="27"/>
          <w:sz w:val="24"/>
          <w:lang w:val="da-DK"/>
        </w:rPr>
        <w:t xml:space="preserve"> </w:t>
      </w:r>
      <w:r w:rsidRPr="00777C2F">
        <w:rPr>
          <w:sz w:val="24"/>
          <w:lang w:val="da-DK"/>
        </w:rPr>
        <w:t>af</w:t>
      </w:r>
      <w:r w:rsidRPr="00777C2F">
        <w:rPr>
          <w:spacing w:val="27"/>
          <w:sz w:val="24"/>
          <w:lang w:val="da-DK"/>
        </w:rPr>
        <w:t xml:space="preserve"> </w:t>
      </w:r>
      <w:r w:rsidRPr="00777C2F">
        <w:rPr>
          <w:sz w:val="24"/>
          <w:lang w:val="da-DK"/>
        </w:rPr>
        <w:t>variationer</w:t>
      </w:r>
      <w:r w:rsidRPr="00777C2F">
        <w:rPr>
          <w:spacing w:val="27"/>
          <w:sz w:val="24"/>
          <w:lang w:val="da-DK"/>
        </w:rPr>
        <w:t xml:space="preserve"> </w:t>
      </w:r>
      <w:r w:rsidRPr="00777C2F">
        <w:rPr>
          <w:sz w:val="24"/>
          <w:lang w:val="da-DK"/>
        </w:rPr>
        <w:t>vedrørende</w:t>
      </w:r>
      <w:r w:rsidRPr="00777C2F">
        <w:rPr>
          <w:spacing w:val="27"/>
          <w:sz w:val="24"/>
          <w:lang w:val="da-DK"/>
        </w:rPr>
        <w:t xml:space="preserve"> </w:t>
      </w:r>
      <w:r w:rsidRPr="00777C2F">
        <w:rPr>
          <w:sz w:val="24"/>
          <w:lang w:val="da-DK"/>
        </w:rPr>
        <w:t>én</w:t>
      </w:r>
      <w:r w:rsidRPr="00777C2F">
        <w:rPr>
          <w:spacing w:val="27"/>
          <w:sz w:val="24"/>
          <w:lang w:val="da-DK"/>
        </w:rPr>
        <w:t xml:space="preserve"> </w:t>
      </w:r>
      <w:r w:rsidRPr="00777C2F">
        <w:rPr>
          <w:sz w:val="24"/>
          <w:lang w:val="da-DK"/>
        </w:rPr>
        <w:t>markedsføringstilladelse,</w:t>
      </w:r>
      <w:r w:rsidRPr="00777C2F">
        <w:rPr>
          <w:spacing w:val="27"/>
          <w:sz w:val="24"/>
          <w:lang w:val="da-DK"/>
        </w:rPr>
        <w:t xml:space="preserve"> </w:t>
      </w:r>
      <w:r w:rsidRPr="00777C2F">
        <w:rPr>
          <w:sz w:val="24"/>
          <w:lang w:val="da-DK"/>
        </w:rPr>
        <w:t>hvor</w:t>
      </w:r>
      <w:r w:rsidRPr="00777C2F">
        <w:rPr>
          <w:spacing w:val="27"/>
          <w:sz w:val="24"/>
          <w:lang w:val="da-DK"/>
        </w:rPr>
        <w:t xml:space="preserve"> </w:t>
      </w:r>
      <w:r w:rsidRPr="00777C2F">
        <w:rPr>
          <w:sz w:val="24"/>
          <w:lang w:val="da-DK"/>
        </w:rPr>
        <w:t>mindst</w:t>
      </w:r>
      <w:r w:rsidRPr="00777C2F">
        <w:rPr>
          <w:spacing w:val="27"/>
          <w:sz w:val="24"/>
          <w:lang w:val="da-DK"/>
        </w:rPr>
        <w:t xml:space="preserve"> </w:t>
      </w:r>
      <w:r w:rsidRPr="00777C2F">
        <w:rPr>
          <w:sz w:val="24"/>
          <w:lang w:val="da-DK"/>
        </w:rPr>
        <w:t>1</w:t>
      </w:r>
      <w:r w:rsidRPr="00777C2F">
        <w:rPr>
          <w:spacing w:val="27"/>
          <w:sz w:val="24"/>
          <w:lang w:val="da-DK"/>
        </w:rPr>
        <w:t xml:space="preserve"> </w:t>
      </w:r>
      <w:r w:rsidRPr="00777C2F">
        <w:rPr>
          <w:sz w:val="24"/>
          <w:lang w:val="da-DK"/>
        </w:rPr>
        <w:t>af</w:t>
      </w:r>
      <w:r w:rsidRPr="00777C2F">
        <w:rPr>
          <w:spacing w:val="27"/>
          <w:sz w:val="24"/>
          <w:lang w:val="da-DK"/>
        </w:rPr>
        <w:t xml:space="preserve"> </w:t>
      </w:r>
      <w:r w:rsidRPr="00777C2F">
        <w:rPr>
          <w:sz w:val="24"/>
          <w:lang w:val="da-DK"/>
        </w:rPr>
        <w:t>variationerne</w:t>
      </w:r>
      <w:r w:rsidRPr="00777C2F">
        <w:rPr>
          <w:spacing w:val="27"/>
          <w:sz w:val="24"/>
          <w:lang w:val="da-DK"/>
        </w:rPr>
        <w:t xml:space="preserve"> </w:t>
      </w:r>
      <w:r w:rsidRPr="00777C2F">
        <w:rPr>
          <w:sz w:val="24"/>
          <w:lang w:val="da-DK"/>
        </w:rPr>
        <w:t>er en</w:t>
      </w:r>
      <w:r w:rsidRPr="00777C2F">
        <w:rPr>
          <w:spacing w:val="-1"/>
          <w:sz w:val="24"/>
          <w:lang w:val="da-DK"/>
        </w:rPr>
        <w:t xml:space="preserve"> </w:t>
      </w:r>
      <w:r w:rsidRPr="00777C2F">
        <w:rPr>
          <w:sz w:val="24"/>
          <w:lang w:val="da-DK"/>
        </w:rPr>
        <w:t>type</w:t>
      </w:r>
      <w:r w:rsidRPr="00777C2F">
        <w:rPr>
          <w:spacing w:val="-1"/>
          <w:sz w:val="24"/>
          <w:lang w:val="da-DK"/>
        </w:rPr>
        <w:t xml:space="preserve"> </w:t>
      </w:r>
      <w:r w:rsidRPr="00777C2F">
        <w:rPr>
          <w:sz w:val="24"/>
          <w:lang w:val="da-DK"/>
        </w:rPr>
        <w:t>IB,</w:t>
      </w:r>
      <w:r w:rsidRPr="00777C2F">
        <w:rPr>
          <w:spacing w:val="-1"/>
          <w:sz w:val="24"/>
          <w:lang w:val="da-DK"/>
        </w:rPr>
        <w:t xml:space="preserve"> </w:t>
      </w:r>
      <w:r w:rsidRPr="00777C2F">
        <w:rPr>
          <w:sz w:val="24"/>
          <w:lang w:val="da-DK"/>
        </w:rPr>
        <w:t>type</w:t>
      </w:r>
      <w:r w:rsidRPr="00777C2F">
        <w:rPr>
          <w:spacing w:val="-1"/>
          <w:sz w:val="24"/>
          <w:lang w:val="da-DK"/>
        </w:rPr>
        <w:t xml:space="preserve"> </w:t>
      </w:r>
      <w:r w:rsidRPr="00777C2F">
        <w:rPr>
          <w:sz w:val="24"/>
          <w:lang w:val="da-DK"/>
        </w:rPr>
        <w:t>II</w:t>
      </w:r>
      <w:r w:rsidRPr="00777C2F">
        <w:rPr>
          <w:spacing w:val="-1"/>
          <w:sz w:val="24"/>
          <w:lang w:val="da-DK"/>
        </w:rPr>
        <w:t xml:space="preserve"> </w:t>
      </w:r>
      <w:r w:rsidRPr="00777C2F">
        <w:rPr>
          <w:sz w:val="24"/>
          <w:lang w:val="da-DK"/>
        </w:rPr>
        <w:t>eller</w:t>
      </w:r>
      <w:r w:rsidRPr="00777C2F">
        <w:rPr>
          <w:spacing w:val="-1"/>
          <w:sz w:val="24"/>
          <w:lang w:val="da-DK"/>
        </w:rPr>
        <w:t xml:space="preserve"> </w:t>
      </w:r>
      <w:r w:rsidRPr="00777C2F">
        <w:rPr>
          <w:sz w:val="24"/>
          <w:lang w:val="da-DK"/>
        </w:rPr>
        <w:t>en</w:t>
      </w:r>
      <w:r w:rsidRPr="00777C2F">
        <w:rPr>
          <w:spacing w:val="-1"/>
          <w:sz w:val="24"/>
          <w:lang w:val="da-DK"/>
        </w:rPr>
        <w:t xml:space="preserve"> </w:t>
      </w:r>
      <w:r w:rsidRPr="00777C2F">
        <w:rPr>
          <w:sz w:val="24"/>
          <w:lang w:val="da-DK"/>
        </w:rPr>
        <w:t>udvidelse;</w:t>
      </w:r>
      <w:r w:rsidRPr="00777C2F">
        <w:rPr>
          <w:spacing w:val="-1"/>
          <w:sz w:val="24"/>
          <w:lang w:val="da-DK"/>
        </w:rPr>
        <w:t xml:space="preserve"> </w:t>
      </w:r>
      <w:r w:rsidRPr="00777C2F">
        <w:rPr>
          <w:sz w:val="24"/>
          <w:lang w:val="da-DK"/>
        </w:rPr>
        <w:t>hvis</w:t>
      </w:r>
      <w:r w:rsidRPr="00777C2F">
        <w:rPr>
          <w:spacing w:val="-1"/>
          <w:sz w:val="24"/>
          <w:lang w:val="da-DK"/>
        </w:rPr>
        <w:t xml:space="preserve"> </w:t>
      </w:r>
      <w:r w:rsidRPr="00777C2F">
        <w:rPr>
          <w:sz w:val="24"/>
          <w:lang w:val="da-DK"/>
        </w:rPr>
        <w:t>der</w:t>
      </w:r>
      <w:r w:rsidRPr="00777C2F">
        <w:rPr>
          <w:spacing w:val="-1"/>
          <w:sz w:val="24"/>
          <w:lang w:val="da-DK"/>
        </w:rPr>
        <w:t xml:space="preserve"> </w:t>
      </w:r>
      <w:r w:rsidRPr="00777C2F">
        <w:rPr>
          <w:sz w:val="24"/>
          <w:lang w:val="da-DK"/>
        </w:rPr>
        <w:t>samtidigt</w:t>
      </w:r>
      <w:r w:rsidRPr="00777C2F">
        <w:rPr>
          <w:spacing w:val="-1"/>
          <w:sz w:val="24"/>
          <w:lang w:val="da-DK"/>
        </w:rPr>
        <w:t xml:space="preserve"> </w:t>
      </w:r>
      <w:r w:rsidRPr="00777C2F">
        <w:rPr>
          <w:sz w:val="24"/>
          <w:lang w:val="da-DK"/>
        </w:rPr>
        <w:t>ansøges</w:t>
      </w:r>
      <w:r w:rsidRPr="00777C2F">
        <w:rPr>
          <w:spacing w:val="-1"/>
          <w:sz w:val="24"/>
          <w:lang w:val="da-DK"/>
        </w:rPr>
        <w:t xml:space="preserve"> </w:t>
      </w:r>
      <w:r w:rsidRPr="00777C2F">
        <w:rPr>
          <w:sz w:val="24"/>
          <w:lang w:val="da-DK"/>
        </w:rPr>
        <w:t>om</w:t>
      </w:r>
      <w:r w:rsidRPr="00777C2F">
        <w:rPr>
          <w:spacing w:val="-1"/>
          <w:sz w:val="24"/>
          <w:lang w:val="da-DK"/>
        </w:rPr>
        <w:t xml:space="preserve"> </w:t>
      </w:r>
      <w:r w:rsidRPr="00777C2F">
        <w:rPr>
          <w:sz w:val="24"/>
          <w:lang w:val="da-DK"/>
        </w:rPr>
        <w:t>flere</w:t>
      </w:r>
      <w:r w:rsidRPr="00777C2F">
        <w:rPr>
          <w:spacing w:val="-1"/>
          <w:sz w:val="24"/>
          <w:lang w:val="da-DK"/>
        </w:rPr>
        <w:t xml:space="preserve"> </w:t>
      </w:r>
      <w:r w:rsidRPr="00777C2F">
        <w:rPr>
          <w:sz w:val="24"/>
          <w:lang w:val="da-DK"/>
        </w:rPr>
        <w:t>ændringer</w:t>
      </w:r>
      <w:r w:rsidRPr="00777C2F">
        <w:rPr>
          <w:spacing w:val="-1"/>
          <w:sz w:val="24"/>
          <w:lang w:val="da-DK"/>
        </w:rPr>
        <w:t xml:space="preserve"> </w:t>
      </w:r>
      <w:r w:rsidRPr="00777C2F">
        <w:rPr>
          <w:sz w:val="24"/>
          <w:lang w:val="da-DK"/>
        </w:rPr>
        <w:t>i</w:t>
      </w:r>
      <w:r w:rsidRPr="00777C2F">
        <w:rPr>
          <w:spacing w:val="-1"/>
          <w:sz w:val="24"/>
          <w:lang w:val="da-DK"/>
        </w:rPr>
        <w:t xml:space="preserve"> </w:t>
      </w:r>
      <w:r w:rsidRPr="00777C2F">
        <w:rPr>
          <w:sz w:val="24"/>
          <w:lang w:val="da-DK"/>
        </w:rPr>
        <w:t>samme</w:t>
      </w:r>
      <w:r w:rsidRPr="00777C2F">
        <w:rPr>
          <w:spacing w:val="-1"/>
          <w:sz w:val="24"/>
          <w:lang w:val="da-DK"/>
        </w:rPr>
        <w:t xml:space="preserve"> </w:t>
      </w:r>
      <w:r w:rsidRPr="00777C2F">
        <w:rPr>
          <w:sz w:val="24"/>
          <w:lang w:val="da-DK"/>
        </w:rPr>
        <w:t>markeds- føringstilladelse,</w:t>
      </w:r>
      <w:r w:rsidRPr="00777C2F">
        <w:rPr>
          <w:spacing w:val="29"/>
          <w:sz w:val="24"/>
          <w:lang w:val="da-DK"/>
        </w:rPr>
        <w:t xml:space="preserve"> </w:t>
      </w:r>
      <w:r w:rsidRPr="00777C2F">
        <w:rPr>
          <w:sz w:val="24"/>
          <w:lang w:val="da-DK"/>
        </w:rPr>
        <w:t>og</w:t>
      </w:r>
      <w:r w:rsidRPr="00777C2F">
        <w:rPr>
          <w:spacing w:val="29"/>
          <w:sz w:val="24"/>
          <w:lang w:val="da-DK"/>
        </w:rPr>
        <w:t xml:space="preserve"> </w:t>
      </w:r>
      <w:r w:rsidRPr="00777C2F">
        <w:rPr>
          <w:sz w:val="24"/>
          <w:lang w:val="da-DK"/>
        </w:rPr>
        <w:t>ændringerne</w:t>
      </w:r>
      <w:r w:rsidRPr="00777C2F">
        <w:rPr>
          <w:spacing w:val="29"/>
          <w:sz w:val="24"/>
          <w:lang w:val="da-DK"/>
        </w:rPr>
        <w:t xml:space="preserve"> </w:t>
      </w:r>
      <w:r w:rsidRPr="00777C2F">
        <w:rPr>
          <w:sz w:val="24"/>
          <w:lang w:val="da-DK"/>
        </w:rPr>
        <w:t>i</w:t>
      </w:r>
      <w:r w:rsidRPr="00777C2F">
        <w:rPr>
          <w:spacing w:val="29"/>
          <w:sz w:val="24"/>
          <w:lang w:val="da-DK"/>
        </w:rPr>
        <w:t xml:space="preserve"> </w:t>
      </w:r>
      <w:r w:rsidRPr="00777C2F">
        <w:rPr>
          <w:sz w:val="24"/>
          <w:lang w:val="da-DK"/>
        </w:rPr>
        <w:t>øvrigt</w:t>
      </w:r>
      <w:r w:rsidRPr="00777C2F">
        <w:rPr>
          <w:spacing w:val="29"/>
          <w:sz w:val="24"/>
          <w:lang w:val="da-DK"/>
        </w:rPr>
        <w:t xml:space="preserve"> </w:t>
      </w:r>
      <w:r w:rsidRPr="00777C2F">
        <w:rPr>
          <w:sz w:val="24"/>
          <w:lang w:val="da-DK"/>
        </w:rPr>
        <w:t>opfylder</w:t>
      </w:r>
      <w:r w:rsidRPr="00777C2F">
        <w:rPr>
          <w:spacing w:val="29"/>
          <w:sz w:val="24"/>
          <w:lang w:val="da-DK"/>
        </w:rPr>
        <w:t xml:space="preserve"> </w:t>
      </w:r>
      <w:r w:rsidRPr="00777C2F">
        <w:rPr>
          <w:sz w:val="24"/>
          <w:lang w:val="da-DK"/>
        </w:rPr>
        <w:t>mindst</w:t>
      </w:r>
      <w:r w:rsidRPr="00777C2F">
        <w:rPr>
          <w:spacing w:val="29"/>
          <w:sz w:val="24"/>
          <w:lang w:val="da-DK"/>
        </w:rPr>
        <w:t xml:space="preserve"> </w:t>
      </w:r>
      <w:r w:rsidRPr="00777C2F">
        <w:rPr>
          <w:sz w:val="24"/>
          <w:lang w:val="da-DK"/>
        </w:rPr>
        <w:t>en</w:t>
      </w:r>
      <w:r w:rsidRPr="00777C2F">
        <w:rPr>
          <w:spacing w:val="29"/>
          <w:sz w:val="24"/>
          <w:lang w:val="da-DK"/>
        </w:rPr>
        <w:t xml:space="preserve"> </w:t>
      </w:r>
      <w:r w:rsidRPr="00777C2F">
        <w:rPr>
          <w:sz w:val="24"/>
          <w:lang w:val="da-DK"/>
        </w:rPr>
        <w:t>af</w:t>
      </w:r>
      <w:r w:rsidRPr="00777C2F">
        <w:rPr>
          <w:spacing w:val="29"/>
          <w:sz w:val="24"/>
          <w:lang w:val="da-DK"/>
        </w:rPr>
        <w:t xml:space="preserve"> </w:t>
      </w:r>
      <w:r w:rsidRPr="00777C2F">
        <w:rPr>
          <w:sz w:val="24"/>
          <w:lang w:val="da-DK"/>
        </w:rPr>
        <w:t>de</w:t>
      </w:r>
      <w:r w:rsidRPr="00777C2F">
        <w:rPr>
          <w:spacing w:val="29"/>
          <w:sz w:val="24"/>
          <w:lang w:val="da-DK"/>
        </w:rPr>
        <w:t xml:space="preserve"> </w:t>
      </w:r>
      <w:r w:rsidRPr="00777C2F">
        <w:rPr>
          <w:sz w:val="24"/>
          <w:lang w:val="da-DK"/>
        </w:rPr>
        <w:t>betingelser,</w:t>
      </w:r>
      <w:r w:rsidRPr="00777C2F">
        <w:rPr>
          <w:spacing w:val="29"/>
          <w:sz w:val="24"/>
          <w:lang w:val="da-DK"/>
        </w:rPr>
        <w:t xml:space="preserve"> </w:t>
      </w:r>
      <w:r w:rsidRPr="00777C2F">
        <w:rPr>
          <w:sz w:val="24"/>
          <w:lang w:val="da-DK"/>
        </w:rPr>
        <w:t>der</w:t>
      </w:r>
      <w:r w:rsidRPr="00777C2F">
        <w:rPr>
          <w:spacing w:val="29"/>
          <w:sz w:val="24"/>
          <w:lang w:val="da-DK"/>
        </w:rPr>
        <w:t xml:space="preserve"> </w:t>
      </w:r>
      <w:r w:rsidRPr="00777C2F">
        <w:rPr>
          <w:sz w:val="24"/>
          <w:lang w:val="da-DK"/>
        </w:rPr>
        <w:t>er</w:t>
      </w:r>
      <w:r w:rsidRPr="00777C2F">
        <w:rPr>
          <w:spacing w:val="29"/>
          <w:sz w:val="24"/>
          <w:lang w:val="da-DK"/>
        </w:rPr>
        <w:t xml:space="preserve"> </w:t>
      </w:r>
      <w:r w:rsidRPr="00777C2F">
        <w:rPr>
          <w:sz w:val="24"/>
          <w:lang w:val="da-DK"/>
        </w:rPr>
        <w:t>opført</w:t>
      </w:r>
      <w:r w:rsidRPr="00777C2F">
        <w:rPr>
          <w:spacing w:val="29"/>
          <w:sz w:val="24"/>
          <w:lang w:val="da-DK"/>
        </w:rPr>
        <w:t xml:space="preserve"> </w:t>
      </w:r>
      <w:r w:rsidRPr="00777C2F">
        <w:rPr>
          <w:sz w:val="24"/>
          <w:lang w:val="da-DK"/>
        </w:rPr>
        <w:t>i</w:t>
      </w:r>
      <w:r w:rsidRPr="00777C2F">
        <w:rPr>
          <w:spacing w:val="29"/>
          <w:sz w:val="24"/>
          <w:lang w:val="da-DK"/>
        </w:rPr>
        <w:t xml:space="preserve"> </w:t>
      </w:r>
      <w:r w:rsidRPr="00777C2F">
        <w:rPr>
          <w:sz w:val="24"/>
          <w:lang w:val="da-DK"/>
        </w:rPr>
        <w:t>bilag III til variationsforordningen eller er aftalt med relevant myndighed, kan disse ændringer anføres på samme ansøgningsskema (såkaldt ”b-gruppering”). Denne form for gruppering er karakteriseret ved,</w:t>
      </w:r>
      <w:r w:rsidRPr="00777C2F">
        <w:rPr>
          <w:spacing w:val="80"/>
          <w:sz w:val="24"/>
          <w:lang w:val="da-DK"/>
        </w:rPr>
        <w:t xml:space="preserve"> </w:t>
      </w:r>
      <w:r w:rsidRPr="00777C2F">
        <w:rPr>
          <w:sz w:val="24"/>
          <w:lang w:val="da-DK"/>
        </w:rPr>
        <w:t xml:space="preserve">at mindst én af de grupperede variationer er af type IB, type II eller en udvidelse af </w:t>
      </w:r>
      <w:proofErr w:type="spellStart"/>
      <w:r w:rsidRPr="00777C2F">
        <w:rPr>
          <w:sz w:val="24"/>
          <w:lang w:val="da-DK"/>
        </w:rPr>
        <w:t>markedsføringstil</w:t>
      </w:r>
      <w:proofErr w:type="spellEnd"/>
      <w:r w:rsidRPr="00777C2F">
        <w:rPr>
          <w:sz w:val="24"/>
          <w:lang w:val="da-DK"/>
        </w:rPr>
        <w:t xml:space="preserve">- </w:t>
      </w:r>
      <w:proofErr w:type="spellStart"/>
      <w:r w:rsidRPr="00777C2F">
        <w:rPr>
          <w:sz w:val="24"/>
          <w:lang w:val="da-DK"/>
        </w:rPr>
        <w:t>ladelsen</w:t>
      </w:r>
      <w:proofErr w:type="spellEnd"/>
      <w:r w:rsidRPr="00777C2F">
        <w:rPr>
          <w:sz w:val="24"/>
          <w:lang w:val="da-DK"/>
        </w:rPr>
        <w:t>. En b-gruppering behandles efter proceduren for den højeste variation i gruppen. Såfremt en</w:t>
      </w:r>
      <w:r w:rsidRPr="00777C2F">
        <w:rPr>
          <w:spacing w:val="40"/>
          <w:sz w:val="24"/>
          <w:lang w:val="da-DK"/>
        </w:rPr>
        <w:t xml:space="preserve"> </w:t>
      </w:r>
      <w:r w:rsidRPr="00777C2F">
        <w:rPr>
          <w:sz w:val="24"/>
          <w:lang w:val="da-DK"/>
        </w:rPr>
        <w:t>b-gruppering eksempelvis indeholder 2 variationer af type IB og 3 af type IA, følges proceduren for behandling af type IB variationer. Hvis samme gruppering tillige indeholder en variation af type II, følges proceduren for behandling af type II variationer.</w:t>
      </w:r>
    </w:p>
    <w:p w14:paraId="616953C6" w14:textId="77777777" w:rsidR="00D75258" w:rsidRDefault="009F0C13">
      <w:pPr>
        <w:pStyle w:val="Overskrift1"/>
        <w:numPr>
          <w:ilvl w:val="1"/>
          <w:numId w:val="5"/>
        </w:numPr>
        <w:tabs>
          <w:tab w:val="left" w:pos="511"/>
        </w:tabs>
        <w:spacing w:before="190"/>
        <w:ind w:hanging="361"/>
      </w:pPr>
      <w:r>
        <w:rPr>
          <w:spacing w:val="-2"/>
        </w:rPr>
        <w:t>Worksharing</w:t>
      </w:r>
    </w:p>
    <w:p w14:paraId="20BFBF6E" w14:textId="77777777" w:rsidR="00D75258" w:rsidRPr="00777C2F" w:rsidRDefault="009F0C13">
      <w:pPr>
        <w:pStyle w:val="Brdtekst"/>
        <w:spacing w:before="72" w:line="249" w:lineRule="auto"/>
        <w:ind w:right="102"/>
        <w:rPr>
          <w:lang w:val="da-DK"/>
        </w:rPr>
      </w:pPr>
      <w:r w:rsidRPr="00777C2F">
        <w:rPr>
          <w:lang w:val="da-DK"/>
        </w:rPr>
        <w:t>Proceduren for worksharing (arbejdsdeling), jf. artikel 20 i variationsforordningen, skal anvendes, når MAH ønsker at foretage en ændring af type IB, type II eller en b-gruppering, og ændringen/ændringer</w:t>
      </w:r>
      <w:del w:id="65" w:author="Stine Grøndal Skifte" w:date="2025-06-26T09:22:00Z">
        <w:r w:rsidRPr="00777C2F" w:rsidDel="00777C2F">
          <w:rPr>
            <w:lang w:val="da-DK"/>
          </w:rPr>
          <w:delText>-</w:delText>
        </w:r>
        <w:r w:rsidRPr="00777C2F" w:rsidDel="00777C2F">
          <w:rPr>
            <w:spacing w:val="80"/>
            <w:w w:val="150"/>
            <w:lang w:val="da-DK"/>
          </w:rPr>
          <w:delText xml:space="preserve"> </w:delText>
        </w:r>
      </w:del>
      <w:r w:rsidRPr="00777C2F">
        <w:rPr>
          <w:lang w:val="da-DK"/>
        </w:rPr>
        <w:t>ne</w:t>
      </w:r>
      <w:r w:rsidRPr="00777C2F">
        <w:rPr>
          <w:spacing w:val="40"/>
          <w:lang w:val="da-DK"/>
        </w:rPr>
        <w:t xml:space="preserve"> </w:t>
      </w:r>
      <w:r w:rsidRPr="00777C2F">
        <w:rPr>
          <w:lang w:val="da-DK"/>
        </w:rPr>
        <w:t>omfatter</w:t>
      </w:r>
      <w:r w:rsidRPr="00777C2F">
        <w:rPr>
          <w:spacing w:val="40"/>
          <w:lang w:val="da-DK"/>
        </w:rPr>
        <w:t xml:space="preserve"> </w:t>
      </w:r>
      <w:r w:rsidRPr="00777C2F">
        <w:rPr>
          <w:lang w:val="da-DK"/>
        </w:rPr>
        <w:t>flere</w:t>
      </w:r>
      <w:r w:rsidRPr="00777C2F">
        <w:rPr>
          <w:spacing w:val="40"/>
          <w:lang w:val="da-DK"/>
        </w:rPr>
        <w:t xml:space="preserve"> </w:t>
      </w:r>
      <w:r w:rsidRPr="00777C2F">
        <w:rPr>
          <w:lang w:val="da-DK"/>
        </w:rPr>
        <w:t>markedsføringstilladelser</w:t>
      </w:r>
      <w:r w:rsidRPr="00777C2F">
        <w:rPr>
          <w:spacing w:val="40"/>
          <w:lang w:val="da-DK"/>
        </w:rPr>
        <w:t xml:space="preserve"> </w:t>
      </w:r>
      <w:r w:rsidRPr="00777C2F">
        <w:rPr>
          <w:lang w:val="da-DK"/>
        </w:rPr>
        <w:t>med</w:t>
      </w:r>
      <w:r w:rsidRPr="00777C2F">
        <w:rPr>
          <w:spacing w:val="40"/>
          <w:lang w:val="da-DK"/>
        </w:rPr>
        <w:t xml:space="preserve"> </w:t>
      </w:r>
      <w:r w:rsidRPr="00777C2F">
        <w:rPr>
          <w:lang w:val="da-DK"/>
        </w:rPr>
        <w:t>den</w:t>
      </w:r>
      <w:r w:rsidRPr="00777C2F">
        <w:rPr>
          <w:spacing w:val="40"/>
          <w:lang w:val="da-DK"/>
        </w:rPr>
        <w:t xml:space="preserve"> </w:t>
      </w:r>
      <w:r w:rsidRPr="00777C2F">
        <w:rPr>
          <w:lang w:val="da-DK"/>
        </w:rPr>
        <w:t>samme</w:t>
      </w:r>
      <w:r w:rsidRPr="00777C2F">
        <w:rPr>
          <w:spacing w:val="40"/>
          <w:lang w:val="da-DK"/>
        </w:rPr>
        <w:t xml:space="preserve"> </w:t>
      </w:r>
      <w:r w:rsidRPr="00777C2F">
        <w:rPr>
          <w:lang w:val="da-DK"/>
        </w:rPr>
        <w:t>MAH.</w:t>
      </w:r>
      <w:r w:rsidRPr="00777C2F">
        <w:rPr>
          <w:spacing w:val="40"/>
          <w:lang w:val="da-DK"/>
        </w:rPr>
        <w:t xml:space="preserve"> </w:t>
      </w:r>
      <w:r w:rsidRPr="00777C2F">
        <w:rPr>
          <w:lang w:val="da-DK"/>
        </w:rPr>
        <w:t>Proceduren</w:t>
      </w:r>
      <w:r w:rsidRPr="00777C2F">
        <w:rPr>
          <w:spacing w:val="40"/>
          <w:lang w:val="da-DK"/>
        </w:rPr>
        <w:t xml:space="preserve"> </w:t>
      </w:r>
      <w:r w:rsidRPr="00777C2F">
        <w:rPr>
          <w:lang w:val="da-DK"/>
        </w:rPr>
        <w:t>for</w:t>
      </w:r>
      <w:r w:rsidRPr="00777C2F">
        <w:rPr>
          <w:spacing w:val="40"/>
          <w:lang w:val="da-DK"/>
        </w:rPr>
        <w:t xml:space="preserve"> </w:t>
      </w:r>
      <w:r w:rsidRPr="00777C2F">
        <w:rPr>
          <w:lang w:val="da-DK"/>
        </w:rPr>
        <w:t>worksharing</w:t>
      </w:r>
      <w:r w:rsidRPr="00777C2F">
        <w:rPr>
          <w:spacing w:val="40"/>
          <w:lang w:val="da-DK"/>
        </w:rPr>
        <w:t xml:space="preserve"> </w:t>
      </w:r>
      <w:r w:rsidRPr="00777C2F">
        <w:rPr>
          <w:lang w:val="da-DK"/>
        </w:rPr>
        <w:t>kan ikke anvendes ved b-gruppering, der indeholder en ansøgning om udvidelse af en markedsføringstilla</w:t>
      </w:r>
      <w:del w:id="66" w:author="Stine Grøndal Skifte" w:date="2025-06-26T09:22:00Z">
        <w:r w:rsidRPr="00777C2F" w:rsidDel="00777C2F">
          <w:rPr>
            <w:lang w:val="da-DK"/>
          </w:rPr>
          <w:delText xml:space="preserve">- </w:delText>
        </w:r>
      </w:del>
      <w:r w:rsidRPr="00777C2F">
        <w:rPr>
          <w:lang w:val="da-DK"/>
        </w:rPr>
        <w:t>delse. Worksharing kan indeholde MRP/DCP/CP/nationale variationer. Worksharing kan i begrundede tilfælde og efter forudgående aftale med Lægemiddelstyrelsen accepteres for markedsføringstilladelser med forskellige MAHer.</w:t>
      </w:r>
    </w:p>
    <w:p w14:paraId="771F9E7F" w14:textId="77777777" w:rsidR="00D75258" w:rsidRPr="00777C2F" w:rsidRDefault="009F0C13">
      <w:pPr>
        <w:pStyle w:val="Brdtekst"/>
        <w:spacing w:before="67" w:line="249" w:lineRule="auto"/>
        <w:ind w:right="104"/>
        <w:rPr>
          <w:lang w:val="da-DK"/>
        </w:rPr>
      </w:pPr>
      <w:r w:rsidRPr="00777C2F">
        <w:rPr>
          <w:lang w:val="da-DK"/>
        </w:rPr>
        <w:t>Hvis ændringerne alene vedrører nationale markedsføringstilladelser udstedt af Lægemiddelstyrelsen er worksharing dog ikke en mulighed, men ændringerne kan dog søges som en gruppering, forudsat at det sker efter aftale med Lægemiddelstyrelsen.</w:t>
      </w:r>
    </w:p>
    <w:p w14:paraId="13106F8A" w14:textId="77777777" w:rsidR="00D75258" w:rsidRPr="00777C2F" w:rsidRDefault="00D75258">
      <w:pPr>
        <w:spacing w:line="249" w:lineRule="auto"/>
        <w:rPr>
          <w:lang w:val="da-DK"/>
        </w:rPr>
        <w:sectPr w:rsidR="00D75258" w:rsidRPr="00777C2F">
          <w:pgSz w:w="11910" w:h="16840"/>
          <w:pgMar w:top="1320" w:right="740" w:bottom="840" w:left="700" w:header="0" w:footer="652" w:gutter="0"/>
          <w:cols w:space="708"/>
        </w:sectPr>
      </w:pPr>
    </w:p>
    <w:p w14:paraId="7893CF48" w14:textId="77777777" w:rsidR="00D75258" w:rsidRPr="00777C2F" w:rsidRDefault="009F0C13">
      <w:pPr>
        <w:pStyle w:val="Brdtekst"/>
        <w:spacing w:before="67" w:line="249" w:lineRule="auto"/>
        <w:ind w:right="105"/>
        <w:rPr>
          <w:lang w:val="da-DK"/>
        </w:rPr>
      </w:pPr>
      <w:r w:rsidRPr="00777C2F">
        <w:rPr>
          <w:lang w:val="da-DK"/>
        </w:rPr>
        <w:lastRenderedPageBreak/>
        <w:t>Det er ikke en forudsætning for worksharing, at de berørte lægemidler har et harmoniseret dossier og/eller produktresumé, men det er et krav, at behandlingen af ansøgningen ikke, eller kun i begrænset omfang, indebærer behov for produktspecifikke vurderinger.</w:t>
      </w:r>
    </w:p>
    <w:p w14:paraId="5983E84D" w14:textId="77777777" w:rsidR="00D75258" w:rsidRDefault="009F0C13">
      <w:pPr>
        <w:pStyle w:val="Overskrift1"/>
        <w:numPr>
          <w:ilvl w:val="1"/>
          <w:numId w:val="5"/>
        </w:numPr>
        <w:tabs>
          <w:tab w:val="left" w:pos="511"/>
        </w:tabs>
        <w:ind w:hanging="361"/>
      </w:pPr>
      <w:proofErr w:type="spellStart"/>
      <w:r>
        <w:t>Ét</w:t>
      </w:r>
      <w:proofErr w:type="spellEnd"/>
      <w:r>
        <w:rPr>
          <w:spacing w:val="-2"/>
        </w:rPr>
        <w:t xml:space="preserve"> </w:t>
      </w:r>
      <w:proofErr w:type="spellStart"/>
      <w:r>
        <w:t>lægemiddel</w:t>
      </w:r>
      <w:proofErr w:type="spellEnd"/>
      <w:r>
        <w:t>,</w:t>
      </w:r>
      <w:r>
        <w:rPr>
          <w:spacing w:val="-2"/>
        </w:rPr>
        <w:t xml:space="preserve"> </w:t>
      </w:r>
      <w:proofErr w:type="spellStart"/>
      <w:r>
        <w:t>flere</w:t>
      </w:r>
      <w:proofErr w:type="spellEnd"/>
      <w:r>
        <w:rPr>
          <w:spacing w:val="-1"/>
        </w:rPr>
        <w:t xml:space="preserve"> </w:t>
      </w:r>
      <w:proofErr w:type="spellStart"/>
      <w:r>
        <w:rPr>
          <w:spacing w:val="-2"/>
        </w:rPr>
        <w:t>variationsansøgninger</w:t>
      </w:r>
      <w:proofErr w:type="spellEnd"/>
    </w:p>
    <w:p w14:paraId="3473C896" w14:textId="77777777" w:rsidR="00D75258" w:rsidRPr="00777C2F" w:rsidRDefault="009F0C13">
      <w:pPr>
        <w:pStyle w:val="Brdtekst"/>
        <w:spacing w:before="72" w:line="249" w:lineRule="auto"/>
        <w:ind w:right="104"/>
        <w:rPr>
          <w:lang w:val="da-DK"/>
        </w:rPr>
      </w:pPr>
      <w:r w:rsidRPr="00777C2F">
        <w:rPr>
          <w:lang w:val="da-DK"/>
        </w:rPr>
        <w:t>Hvis der for ét lægemiddel er indsendt flere variationsansøgninger for samme lægemiddelform eller</w:t>
      </w:r>
      <w:r w:rsidRPr="00777C2F">
        <w:rPr>
          <w:spacing w:val="40"/>
          <w:lang w:val="da-DK"/>
        </w:rPr>
        <w:t xml:space="preserve"> </w:t>
      </w:r>
      <w:r w:rsidRPr="00777C2F">
        <w:rPr>
          <w:lang w:val="da-DK"/>
        </w:rPr>
        <w:t>flere</w:t>
      </w:r>
      <w:r w:rsidRPr="00777C2F">
        <w:rPr>
          <w:spacing w:val="49"/>
          <w:lang w:val="da-DK"/>
        </w:rPr>
        <w:t xml:space="preserve"> </w:t>
      </w:r>
      <w:r w:rsidRPr="00777C2F">
        <w:rPr>
          <w:lang w:val="da-DK"/>
        </w:rPr>
        <w:t>ansøgninger,</w:t>
      </w:r>
      <w:r w:rsidRPr="00777C2F">
        <w:rPr>
          <w:spacing w:val="50"/>
          <w:lang w:val="da-DK"/>
        </w:rPr>
        <w:t xml:space="preserve"> </w:t>
      </w:r>
      <w:r w:rsidRPr="00777C2F">
        <w:rPr>
          <w:lang w:val="da-DK"/>
        </w:rPr>
        <w:t>som</w:t>
      </w:r>
      <w:r w:rsidRPr="00777C2F">
        <w:rPr>
          <w:spacing w:val="50"/>
          <w:lang w:val="da-DK"/>
        </w:rPr>
        <w:t xml:space="preserve"> </w:t>
      </w:r>
      <w:r w:rsidRPr="00777C2F">
        <w:rPr>
          <w:lang w:val="da-DK"/>
        </w:rPr>
        <w:t>er</w:t>
      </w:r>
      <w:r w:rsidRPr="00777C2F">
        <w:rPr>
          <w:spacing w:val="50"/>
          <w:lang w:val="da-DK"/>
        </w:rPr>
        <w:t xml:space="preserve"> </w:t>
      </w:r>
      <w:r w:rsidRPr="00777C2F">
        <w:rPr>
          <w:lang w:val="da-DK"/>
        </w:rPr>
        <w:t>relateret</w:t>
      </w:r>
      <w:r w:rsidRPr="00777C2F">
        <w:rPr>
          <w:spacing w:val="50"/>
          <w:lang w:val="da-DK"/>
        </w:rPr>
        <w:t xml:space="preserve"> </w:t>
      </w:r>
      <w:r w:rsidRPr="00777C2F">
        <w:rPr>
          <w:lang w:val="da-DK"/>
        </w:rPr>
        <w:t>til</w:t>
      </w:r>
      <w:r w:rsidRPr="00777C2F">
        <w:rPr>
          <w:spacing w:val="50"/>
          <w:lang w:val="da-DK"/>
        </w:rPr>
        <w:t xml:space="preserve"> </w:t>
      </w:r>
      <w:r w:rsidRPr="00777C2F">
        <w:rPr>
          <w:lang w:val="da-DK"/>
        </w:rPr>
        <w:t>hinanden,</w:t>
      </w:r>
      <w:r w:rsidRPr="00777C2F">
        <w:rPr>
          <w:spacing w:val="49"/>
          <w:lang w:val="da-DK"/>
        </w:rPr>
        <w:t xml:space="preserve"> </w:t>
      </w:r>
      <w:r w:rsidRPr="00777C2F">
        <w:rPr>
          <w:lang w:val="da-DK"/>
        </w:rPr>
        <w:t>skal</w:t>
      </w:r>
      <w:r w:rsidRPr="00777C2F">
        <w:rPr>
          <w:spacing w:val="50"/>
          <w:lang w:val="da-DK"/>
        </w:rPr>
        <w:t xml:space="preserve"> </w:t>
      </w:r>
      <w:r w:rsidRPr="00777C2F">
        <w:rPr>
          <w:lang w:val="da-DK"/>
        </w:rPr>
        <w:t>det</w:t>
      </w:r>
      <w:r w:rsidRPr="00777C2F">
        <w:rPr>
          <w:spacing w:val="50"/>
          <w:lang w:val="da-DK"/>
        </w:rPr>
        <w:t xml:space="preserve"> </w:t>
      </w:r>
      <w:r w:rsidRPr="00777C2F">
        <w:rPr>
          <w:lang w:val="da-DK"/>
        </w:rPr>
        <w:t>anføres</w:t>
      </w:r>
      <w:r w:rsidRPr="00777C2F">
        <w:rPr>
          <w:spacing w:val="50"/>
          <w:lang w:val="da-DK"/>
        </w:rPr>
        <w:t xml:space="preserve"> </w:t>
      </w:r>
      <w:r w:rsidRPr="00777C2F">
        <w:rPr>
          <w:lang w:val="da-DK"/>
        </w:rPr>
        <w:t>i</w:t>
      </w:r>
      <w:r w:rsidRPr="00777C2F">
        <w:rPr>
          <w:spacing w:val="50"/>
          <w:lang w:val="da-DK"/>
        </w:rPr>
        <w:t xml:space="preserve"> </w:t>
      </w:r>
      <w:r w:rsidRPr="00777C2F">
        <w:rPr>
          <w:lang w:val="da-DK"/>
        </w:rPr>
        <w:t>ansøgningsskemaet</w:t>
      </w:r>
      <w:r w:rsidRPr="00777C2F">
        <w:rPr>
          <w:spacing w:val="50"/>
          <w:lang w:val="da-DK"/>
        </w:rPr>
        <w:t xml:space="preserve"> </w:t>
      </w:r>
      <w:r w:rsidRPr="00777C2F">
        <w:rPr>
          <w:lang w:val="da-DK"/>
        </w:rPr>
        <w:t>under</w:t>
      </w:r>
      <w:r w:rsidRPr="00777C2F">
        <w:rPr>
          <w:spacing w:val="50"/>
          <w:lang w:val="da-DK"/>
        </w:rPr>
        <w:t xml:space="preserve"> </w:t>
      </w:r>
      <w:r w:rsidRPr="00777C2F">
        <w:rPr>
          <w:spacing w:val="-2"/>
          <w:lang w:val="da-DK"/>
        </w:rPr>
        <w:t>punktet</w:t>
      </w:r>
    </w:p>
    <w:p w14:paraId="58E2EA92" w14:textId="77777777" w:rsidR="00D75258" w:rsidRPr="00777C2F" w:rsidRDefault="009F0C13">
      <w:pPr>
        <w:pStyle w:val="Brdtekst"/>
        <w:spacing w:before="2"/>
        <w:ind w:firstLine="0"/>
        <w:rPr>
          <w:lang w:val="da-DK"/>
        </w:rPr>
      </w:pPr>
      <w:r w:rsidRPr="00777C2F">
        <w:rPr>
          <w:lang w:val="da-DK"/>
        </w:rPr>
        <w:t>»</w:t>
      </w:r>
      <w:proofErr w:type="spellStart"/>
      <w:r w:rsidRPr="00777C2F">
        <w:rPr>
          <w:lang w:val="da-DK"/>
        </w:rPr>
        <w:t>Other</w:t>
      </w:r>
      <w:proofErr w:type="spellEnd"/>
      <w:r w:rsidRPr="00777C2F">
        <w:rPr>
          <w:spacing w:val="-1"/>
          <w:lang w:val="da-DK"/>
        </w:rPr>
        <w:t xml:space="preserve"> </w:t>
      </w:r>
      <w:proofErr w:type="spellStart"/>
      <w:r w:rsidRPr="00777C2F">
        <w:rPr>
          <w:lang w:val="da-DK"/>
        </w:rPr>
        <w:t>applications</w:t>
      </w:r>
      <w:proofErr w:type="spellEnd"/>
      <w:r w:rsidRPr="00777C2F">
        <w:rPr>
          <w:lang w:val="da-DK"/>
        </w:rPr>
        <w:t>«,</w:t>
      </w:r>
      <w:r w:rsidRPr="00777C2F">
        <w:rPr>
          <w:spacing w:val="-1"/>
          <w:lang w:val="da-DK"/>
        </w:rPr>
        <w:t xml:space="preserve"> </w:t>
      </w:r>
      <w:r w:rsidRPr="00777C2F">
        <w:rPr>
          <w:lang w:val="da-DK"/>
        </w:rPr>
        <w:t>således</w:t>
      </w:r>
      <w:r w:rsidRPr="00777C2F">
        <w:rPr>
          <w:spacing w:val="-2"/>
          <w:lang w:val="da-DK"/>
        </w:rPr>
        <w:t xml:space="preserve"> </w:t>
      </w:r>
      <w:r w:rsidRPr="00777C2F">
        <w:rPr>
          <w:lang w:val="da-DK"/>
        </w:rPr>
        <w:t>at</w:t>
      </w:r>
      <w:r w:rsidRPr="00777C2F">
        <w:rPr>
          <w:spacing w:val="-1"/>
          <w:lang w:val="da-DK"/>
        </w:rPr>
        <w:t xml:space="preserve"> </w:t>
      </w:r>
      <w:r w:rsidRPr="00777C2F">
        <w:rPr>
          <w:lang w:val="da-DK"/>
        </w:rPr>
        <w:t>ansøgningerne</w:t>
      </w:r>
      <w:r w:rsidRPr="00777C2F">
        <w:rPr>
          <w:spacing w:val="-1"/>
          <w:lang w:val="da-DK"/>
        </w:rPr>
        <w:t xml:space="preserve"> </w:t>
      </w:r>
      <w:r w:rsidRPr="00777C2F">
        <w:rPr>
          <w:lang w:val="da-DK"/>
        </w:rPr>
        <w:t>kan</w:t>
      </w:r>
      <w:r w:rsidRPr="00777C2F">
        <w:rPr>
          <w:spacing w:val="-1"/>
          <w:lang w:val="da-DK"/>
        </w:rPr>
        <w:t xml:space="preserve"> </w:t>
      </w:r>
      <w:r w:rsidRPr="00777C2F">
        <w:rPr>
          <w:lang w:val="da-DK"/>
        </w:rPr>
        <w:t xml:space="preserve">behandles </w:t>
      </w:r>
      <w:r w:rsidRPr="00777C2F">
        <w:rPr>
          <w:spacing w:val="-2"/>
          <w:lang w:val="da-DK"/>
        </w:rPr>
        <w:t>samlet.</w:t>
      </w:r>
    </w:p>
    <w:p w14:paraId="144DD934" w14:textId="77777777" w:rsidR="00D75258" w:rsidRPr="00777C2F" w:rsidRDefault="009F0C13">
      <w:pPr>
        <w:pStyle w:val="Brdtekst"/>
        <w:spacing w:before="72" w:line="249" w:lineRule="auto"/>
        <w:ind w:right="106"/>
        <w:rPr>
          <w:lang w:val="da-DK"/>
        </w:rPr>
      </w:pPr>
      <w:r w:rsidRPr="00777C2F">
        <w:rPr>
          <w:lang w:val="da-DK"/>
        </w:rPr>
        <w:t>Under punkterne »</w:t>
      </w:r>
      <w:proofErr w:type="spellStart"/>
      <w:r w:rsidRPr="00777C2F">
        <w:rPr>
          <w:lang w:val="da-DK"/>
        </w:rPr>
        <w:t>Precise</w:t>
      </w:r>
      <w:proofErr w:type="spellEnd"/>
      <w:r w:rsidRPr="00777C2F">
        <w:rPr>
          <w:lang w:val="da-DK"/>
        </w:rPr>
        <w:t xml:space="preserve"> scope and </w:t>
      </w:r>
      <w:proofErr w:type="spellStart"/>
      <w:r w:rsidRPr="00777C2F">
        <w:rPr>
          <w:lang w:val="da-DK"/>
        </w:rPr>
        <w:t>background</w:t>
      </w:r>
      <w:proofErr w:type="spellEnd"/>
      <w:r w:rsidRPr="00777C2F">
        <w:rPr>
          <w:lang w:val="da-DK"/>
        </w:rPr>
        <w:t xml:space="preserve"> for </w:t>
      </w:r>
      <w:proofErr w:type="spellStart"/>
      <w:r w:rsidRPr="00777C2F">
        <w:rPr>
          <w:lang w:val="da-DK"/>
        </w:rPr>
        <w:t>change</w:t>
      </w:r>
      <w:proofErr w:type="spellEnd"/>
      <w:r w:rsidRPr="00777C2F">
        <w:rPr>
          <w:lang w:val="da-DK"/>
        </w:rPr>
        <w:t xml:space="preserve">, and </w:t>
      </w:r>
      <w:proofErr w:type="spellStart"/>
      <w:r w:rsidRPr="00777C2F">
        <w:rPr>
          <w:lang w:val="da-DK"/>
        </w:rPr>
        <w:t>justification</w:t>
      </w:r>
      <w:proofErr w:type="spellEnd"/>
      <w:r w:rsidRPr="00777C2F">
        <w:rPr>
          <w:lang w:val="da-DK"/>
        </w:rPr>
        <w:t xml:space="preserve"> for </w:t>
      </w:r>
      <w:proofErr w:type="spellStart"/>
      <w:r w:rsidRPr="00777C2F">
        <w:rPr>
          <w:lang w:val="da-DK"/>
        </w:rPr>
        <w:t>grouping</w:t>
      </w:r>
      <w:proofErr w:type="spellEnd"/>
      <w:r w:rsidRPr="00777C2F">
        <w:rPr>
          <w:lang w:val="da-DK"/>
        </w:rPr>
        <w:t>, worksha</w:t>
      </w:r>
      <w:del w:id="67" w:author="Stine Grøndal Skifte" w:date="2025-06-26T09:30:00Z">
        <w:r w:rsidRPr="00777C2F" w:rsidDel="00CC07ED">
          <w:rPr>
            <w:lang w:val="da-DK"/>
          </w:rPr>
          <w:delText xml:space="preserve">- </w:delText>
        </w:r>
      </w:del>
      <w:r w:rsidRPr="00777C2F">
        <w:rPr>
          <w:lang w:val="da-DK"/>
        </w:rPr>
        <w:t xml:space="preserve">ring and </w:t>
      </w:r>
      <w:proofErr w:type="spellStart"/>
      <w:r w:rsidRPr="00777C2F">
        <w:rPr>
          <w:lang w:val="da-DK"/>
        </w:rPr>
        <w:t>classification</w:t>
      </w:r>
      <w:proofErr w:type="spellEnd"/>
      <w:r w:rsidRPr="00777C2F">
        <w:rPr>
          <w:lang w:val="da-DK"/>
        </w:rPr>
        <w:t xml:space="preserve"> of </w:t>
      </w:r>
      <w:proofErr w:type="spellStart"/>
      <w:r w:rsidRPr="00777C2F">
        <w:rPr>
          <w:lang w:val="da-DK"/>
        </w:rPr>
        <w:t>unforeseen</w:t>
      </w:r>
      <w:proofErr w:type="spellEnd"/>
      <w:r w:rsidRPr="00777C2F">
        <w:rPr>
          <w:lang w:val="da-DK"/>
        </w:rPr>
        <w:t xml:space="preserve"> changes « samt »Present« og »</w:t>
      </w:r>
      <w:proofErr w:type="spellStart"/>
      <w:r w:rsidRPr="00777C2F">
        <w:rPr>
          <w:lang w:val="da-DK"/>
        </w:rPr>
        <w:t>Proposed</w:t>
      </w:r>
      <w:proofErr w:type="spellEnd"/>
      <w:r w:rsidRPr="00777C2F">
        <w:rPr>
          <w:lang w:val="da-DK"/>
        </w:rPr>
        <w:t xml:space="preserve">« skal der altid gives en præcis beskrivelse af, hvad ansøgningen omhandler, hvad der er gældende status, og hvad der ønskes </w:t>
      </w:r>
      <w:r w:rsidRPr="00777C2F">
        <w:rPr>
          <w:spacing w:val="-2"/>
          <w:lang w:val="da-DK"/>
        </w:rPr>
        <w:t>godkendt.</w:t>
      </w:r>
    </w:p>
    <w:p w14:paraId="09926487" w14:textId="77777777" w:rsidR="00D75258" w:rsidRDefault="009F0C13">
      <w:pPr>
        <w:pStyle w:val="Overskrift1"/>
        <w:numPr>
          <w:ilvl w:val="1"/>
          <w:numId w:val="5"/>
        </w:numPr>
        <w:tabs>
          <w:tab w:val="left" w:pos="511"/>
        </w:tabs>
        <w:spacing w:before="184"/>
        <w:ind w:hanging="361"/>
      </w:pPr>
      <w:proofErr w:type="spellStart"/>
      <w:r>
        <w:t>Behandling</w:t>
      </w:r>
      <w:proofErr w:type="spellEnd"/>
      <w:r>
        <w:t xml:space="preserve"> af </w:t>
      </w:r>
      <w:proofErr w:type="spellStart"/>
      <w:r>
        <w:rPr>
          <w:spacing w:val="-2"/>
        </w:rPr>
        <w:t>ansøgningen</w:t>
      </w:r>
      <w:proofErr w:type="spellEnd"/>
    </w:p>
    <w:p w14:paraId="50275134" w14:textId="77777777" w:rsidR="00D75258" w:rsidRPr="00CC07ED" w:rsidRDefault="009F0C13">
      <w:pPr>
        <w:pStyle w:val="Brdtekst"/>
        <w:spacing w:before="72" w:line="249" w:lineRule="auto"/>
        <w:ind w:right="106"/>
        <w:rPr>
          <w:lang w:val="da-DK"/>
        </w:rPr>
      </w:pPr>
      <w:r w:rsidRPr="00CC07ED">
        <w:rPr>
          <w:lang w:val="da-DK"/>
        </w:rPr>
        <w:t xml:space="preserve">Variationsforordningen fastsætter sagsbehandlingstider for de forskellige variationstyper. Generelt kan det oplyses, at sagsbehandlingstiden beregnes fra procedurestart til Lægemiddelstyrelsens endelige </w:t>
      </w:r>
      <w:proofErr w:type="spellStart"/>
      <w:r w:rsidRPr="00CC07ED">
        <w:rPr>
          <w:lang w:val="da-DK"/>
        </w:rPr>
        <w:t>afgø</w:t>
      </w:r>
      <w:proofErr w:type="spellEnd"/>
      <w:r w:rsidRPr="00CC07ED">
        <w:rPr>
          <w:lang w:val="da-DK"/>
        </w:rPr>
        <w:t xml:space="preserve">- </w:t>
      </w:r>
      <w:proofErr w:type="spellStart"/>
      <w:r w:rsidRPr="00CC07ED">
        <w:rPr>
          <w:lang w:val="da-DK"/>
        </w:rPr>
        <w:t>relse</w:t>
      </w:r>
      <w:proofErr w:type="spellEnd"/>
      <w:r w:rsidRPr="00CC07ED">
        <w:rPr>
          <w:lang w:val="da-DK"/>
        </w:rPr>
        <w:t>, og for type IB og type II variationer medregnes ikke den tid, som MAH anvender til at besvare forespørgsler fra Lægemiddelstyrelsen (”</w:t>
      </w:r>
      <w:proofErr w:type="spellStart"/>
      <w:r w:rsidRPr="00CC07ED">
        <w:rPr>
          <w:lang w:val="da-DK"/>
        </w:rPr>
        <w:t>clock</w:t>
      </w:r>
      <w:proofErr w:type="spellEnd"/>
      <w:r w:rsidRPr="00CC07ED">
        <w:rPr>
          <w:lang w:val="da-DK"/>
        </w:rPr>
        <w:t>-stop”). På Lægemiddelstyrelsens hjemmeside findes mere information om sagsbehandlingstiderne.</w:t>
      </w:r>
    </w:p>
    <w:p w14:paraId="0F6320A5" w14:textId="77777777" w:rsidR="00D75258" w:rsidRPr="00CC07ED" w:rsidRDefault="009F0C13">
      <w:pPr>
        <w:spacing w:before="185"/>
        <w:ind w:left="150"/>
        <w:jc w:val="both"/>
        <w:rPr>
          <w:i/>
          <w:sz w:val="24"/>
          <w:lang w:val="da-DK"/>
        </w:rPr>
      </w:pPr>
      <w:r w:rsidRPr="00CC07ED">
        <w:rPr>
          <w:i/>
          <w:sz w:val="24"/>
          <w:lang w:val="da-DK"/>
        </w:rPr>
        <w:t>Variationer</w:t>
      </w:r>
      <w:r w:rsidRPr="00CC07ED">
        <w:rPr>
          <w:i/>
          <w:spacing w:val="-5"/>
          <w:sz w:val="24"/>
          <w:lang w:val="da-DK"/>
        </w:rPr>
        <w:t xml:space="preserve"> </w:t>
      </w:r>
      <w:r w:rsidRPr="00CC07ED">
        <w:rPr>
          <w:i/>
          <w:sz w:val="24"/>
          <w:lang w:val="da-DK"/>
        </w:rPr>
        <w:t>af</w:t>
      </w:r>
      <w:r w:rsidRPr="00CC07ED">
        <w:rPr>
          <w:i/>
          <w:spacing w:val="-4"/>
          <w:sz w:val="24"/>
          <w:lang w:val="da-DK"/>
        </w:rPr>
        <w:t xml:space="preserve"> </w:t>
      </w:r>
      <w:r w:rsidRPr="00CC07ED">
        <w:rPr>
          <w:i/>
          <w:sz w:val="24"/>
          <w:lang w:val="da-DK"/>
        </w:rPr>
        <w:t>type</w:t>
      </w:r>
      <w:r w:rsidRPr="00CC07ED">
        <w:rPr>
          <w:i/>
          <w:spacing w:val="-5"/>
          <w:sz w:val="24"/>
          <w:lang w:val="da-DK"/>
        </w:rPr>
        <w:t xml:space="preserve"> </w:t>
      </w:r>
      <w:r w:rsidRPr="00CC07ED">
        <w:rPr>
          <w:i/>
          <w:sz w:val="24"/>
          <w:lang w:val="da-DK"/>
        </w:rPr>
        <w:t>IA</w:t>
      </w:r>
      <w:r w:rsidRPr="00CC07ED">
        <w:rPr>
          <w:i/>
          <w:spacing w:val="-4"/>
          <w:sz w:val="24"/>
          <w:lang w:val="da-DK"/>
        </w:rPr>
        <w:t xml:space="preserve"> </w:t>
      </w:r>
      <w:r w:rsidRPr="00CC07ED">
        <w:rPr>
          <w:i/>
          <w:sz w:val="24"/>
          <w:lang w:val="da-DK"/>
        </w:rPr>
        <w:t>(herunder</w:t>
      </w:r>
      <w:r w:rsidRPr="00CC07ED">
        <w:rPr>
          <w:i/>
          <w:spacing w:val="-5"/>
          <w:sz w:val="24"/>
          <w:lang w:val="da-DK"/>
        </w:rPr>
        <w:t xml:space="preserve"> </w:t>
      </w:r>
      <w:r w:rsidRPr="00CC07ED">
        <w:rPr>
          <w:i/>
          <w:sz w:val="24"/>
          <w:lang w:val="da-DK"/>
        </w:rPr>
        <w:t>IAIN</w:t>
      </w:r>
      <w:r w:rsidRPr="00CC07ED">
        <w:rPr>
          <w:i/>
          <w:spacing w:val="-4"/>
          <w:sz w:val="24"/>
          <w:lang w:val="da-DK"/>
        </w:rPr>
        <w:t xml:space="preserve"> </w:t>
      </w:r>
      <w:r w:rsidRPr="00CC07ED">
        <w:rPr>
          <w:i/>
          <w:spacing w:val="-2"/>
          <w:sz w:val="24"/>
          <w:lang w:val="da-DK"/>
        </w:rPr>
        <w:t>variationer)</w:t>
      </w:r>
    </w:p>
    <w:p w14:paraId="68E80ADE" w14:textId="77777777" w:rsidR="00D75258" w:rsidRPr="00CC07ED" w:rsidRDefault="009F0C13">
      <w:pPr>
        <w:pStyle w:val="Brdtekst"/>
        <w:spacing w:before="192" w:line="249" w:lineRule="auto"/>
        <w:ind w:right="115" w:firstLine="0"/>
        <w:rPr>
          <w:lang w:val="da-DK"/>
        </w:rPr>
      </w:pPr>
      <w:r w:rsidRPr="00CC07ED">
        <w:rPr>
          <w:lang w:val="da-DK"/>
        </w:rPr>
        <w:t>Som</w:t>
      </w:r>
      <w:r w:rsidRPr="00CC07ED">
        <w:rPr>
          <w:spacing w:val="-4"/>
          <w:lang w:val="da-DK"/>
        </w:rPr>
        <w:t xml:space="preserve"> </w:t>
      </w:r>
      <w:r w:rsidRPr="00CC07ED">
        <w:rPr>
          <w:lang w:val="da-DK"/>
        </w:rPr>
        <w:t>udgangspunkt</w:t>
      </w:r>
      <w:r w:rsidRPr="00CC07ED">
        <w:rPr>
          <w:spacing w:val="-3"/>
          <w:lang w:val="da-DK"/>
        </w:rPr>
        <w:t xml:space="preserve"> </w:t>
      </w:r>
      <w:r w:rsidRPr="00CC07ED">
        <w:rPr>
          <w:lang w:val="da-DK"/>
        </w:rPr>
        <w:t>er</w:t>
      </w:r>
      <w:r w:rsidRPr="00CC07ED">
        <w:rPr>
          <w:spacing w:val="-3"/>
          <w:lang w:val="da-DK"/>
        </w:rPr>
        <w:t xml:space="preserve"> </w:t>
      </w:r>
      <w:r w:rsidRPr="00CC07ED">
        <w:rPr>
          <w:lang w:val="da-DK"/>
        </w:rPr>
        <w:t>det</w:t>
      </w:r>
      <w:r w:rsidRPr="00CC07ED">
        <w:rPr>
          <w:spacing w:val="-3"/>
          <w:lang w:val="da-DK"/>
        </w:rPr>
        <w:t xml:space="preserve"> </w:t>
      </w:r>
      <w:r w:rsidRPr="00CC07ED">
        <w:rPr>
          <w:lang w:val="da-DK"/>
        </w:rPr>
        <w:t>ikke</w:t>
      </w:r>
      <w:r w:rsidRPr="00CC07ED">
        <w:rPr>
          <w:spacing w:val="-3"/>
          <w:lang w:val="da-DK"/>
        </w:rPr>
        <w:t xml:space="preserve"> </w:t>
      </w:r>
      <w:r w:rsidRPr="00CC07ED">
        <w:rPr>
          <w:lang w:val="da-DK"/>
        </w:rPr>
        <w:t>muligt</w:t>
      </w:r>
      <w:r w:rsidRPr="00CC07ED">
        <w:rPr>
          <w:spacing w:val="-3"/>
          <w:lang w:val="da-DK"/>
        </w:rPr>
        <w:t xml:space="preserve"> </w:t>
      </w:r>
      <w:r w:rsidRPr="00CC07ED">
        <w:rPr>
          <w:lang w:val="da-DK"/>
        </w:rPr>
        <w:t>for</w:t>
      </w:r>
      <w:r w:rsidRPr="00CC07ED">
        <w:rPr>
          <w:spacing w:val="-3"/>
          <w:lang w:val="da-DK"/>
        </w:rPr>
        <w:t xml:space="preserve"> </w:t>
      </w:r>
      <w:r w:rsidRPr="00CC07ED">
        <w:rPr>
          <w:lang w:val="da-DK"/>
        </w:rPr>
        <w:t>MAH</w:t>
      </w:r>
      <w:r w:rsidRPr="00CC07ED">
        <w:rPr>
          <w:spacing w:val="-4"/>
          <w:lang w:val="da-DK"/>
        </w:rPr>
        <w:t xml:space="preserve"> </w:t>
      </w:r>
      <w:r w:rsidRPr="00CC07ED">
        <w:rPr>
          <w:lang w:val="da-DK"/>
        </w:rPr>
        <w:t>at</w:t>
      </w:r>
      <w:r w:rsidRPr="00CC07ED">
        <w:rPr>
          <w:spacing w:val="-3"/>
          <w:lang w:val="da-DK"/>
        </w:rPr>
        <w:t xml:space="preserve"> </w:t>
      </w:r>
      <w:r w:rsidRPr="00CC07ED">
        <w:rPr>
          <w:lang w:val="da-DK"/>
        </w:rPr>
        <w:t>fremlægge</w:t>
      </w:r>
      <w:r w:rsidRPr="00CC07ED">
        <w:rPr>
          <w:spacing w:val="-3"/>
          <w:lang w:val="da-DK"/>
        </w:rPr>
        <w:t xml:space="preserve"> </w:t>
      </w:r>
      <w:r w:rsidRPr="00CC07ED">
        <w:rPr>
          <w:lang w:val="da-DK"/>
        </w:rPr>
        <w:t>supplerende</w:t>
      </w:r>
      <w:r w:rsidRPr="00CC07ED">
        <w:rPr>
          <w:spacing w:val="-4"/>
          <w:lang w:val="da-DK"/>
        </w:rPr>
        <w:t xml:space="preserve"> </w:t>
      </w:r>
      <w:r w:rsidRPr="00CC07ED">
        <w:rPr>
          <w:lang w:val="da-DK"/>
        </w:rPr>
        <w:t>oplysninger</w:t>
      </w:r>
      <w:r w:rsidRPr="00CC07ED">
        <w:rPr>
          <w:spacing w:val="-3"/>
          <w:lang w:val="da-DK"/>
        </w:rPr>
        <w:t xml:space="preserve"> </w:t>
      </w:r>
      <w:r w:rsidRPr="00CC07ED">
        <w:rPr>
          <w:lang w:val="da-DK"/>
        </w:rPr>
        <w:t>for</w:t>
      </w:r>
      <w:r w:rsidRPr="00CC07ED">
        <w:rPr>
          <w:spacing w:val="-3"/>
          <w:lang w:val="da-DK"/>
        </w:rPr>
        <w:t xml:space="preserve"> </w:t>
      </w:r>
      <w:r w:rsidRPr="00CC07ED">
        <w:rPr>
          <w:lang w:val="da-DK"/>
        </w:rPr>
        <w:t>type</w:t>
      </w:r>
      <w:r w:rsidRPr="00CC07ED">
        <w:rPr>
          <w:spacing w:val="-3"/>
          <w:lang w:val="da-DK"/>
        </w:rPr>
        <w:t xml:space="preserve"> </w:t>
      </w:r>
      <w:r w:rsidRPr="00CC07ED">
        <w:rPr>
          <w:lang w:val="da-DK"/>
        </w:rPr>
        <w:t>IA-</w:t>
      </w:r>
      <w:proofErr w:type="spellStart"/>
      <w:r w:rsidRPr="00CC07ED">
        <w:rPr>
          <w:lang w:val="da-DK"/>
        </w:rPr>
        <w:t>variati</w:t>
      </w:r>
      <w:proofErr w:type="spellEnd"/>
      <w:r w:rsidRPr="00CC07ED">
        <w:rPr>
          <w:lang w:val="da-DK"/>
        </w:rPr>
        <w:t xml:space="preserve">- </w:t>
      </w:r>
      <w:proofErr w:type="spellStart"/>
      <w:r w:rsidRPr="00CC07ED">
        <w:rPr>
          <w:lang w:val="da-DK"/>
        </w:rPr>
        <w:t>oner</w:t>
      </w:r>
      <w:proofErr w:type="spellEnd"/>
      <w:r w:rsidRPr="00CC07ED">
        <w:rPr>
          <w:lang w:val="da-DK"/>
        </w:rPr>
        <w:t>. Ansøgninger, der ikke er valide ved modtagelsen, vil ikke blive godkendt.</w:t>
      </w:r>
    </w:p>
    <w:p w14:paraId="28F5D7F1" w14:textId="77777777" w:rsidR="00D75258" w:rsidRPr="00CC07ED" w:rsidRDefault="009F0C13">
      <w:pPr>
        <w:pStyle w:val="Brdtekst"/>
        <w:spacing w:line="249" w:lineRule="auto"/>
        <w:ind w:right="102"/>
        <w:rPr>
          <w:lang w:val="da-DK"/>
        </w:rPr>
      </w:pPr>
      <w:r w:rsidRPr="00CC07ED">
        <w:rPr>
          <w:lang w:val="da-DK"/>
        </w:rPr>
        <w:t>Lægemiddelstyrelsen træffer afgørelse om godkendelse eller afslag af ansøgningen. Behandling af en grupperet ansøgning med flere ændringer afsluttes af Lægemiddelstyrelsen med en afgørelse, hvori der tages stilling til samtlige variationer i ansøgningen. Afgørelsen kan derfor både indeholde godkendelse og afslag (delvis godkendelse).</w:t>
      </w:r>
    </w:p>
    <w:p w14:paraId="7A6A049A" w14:textId="77777777" w:rsidR="00D75258" w:rsidRPr="00CC07ED" w:rsidRDefault="009F0C13">
      <w:pPr>
        <w:pStyle w:val="Brdtekst"/>
        <w:spacing w:before="64" w:line="249" w:lineRule="auto"/>
        <w:ind w:right="104"/>
        <w:rPr>
          <w:lang w:val="da-DK"/>
        </w:rPr>
      </w:pPr>
      <w:r w:rsidRPr="00CC07ED">
        <w:rPr>
          <w:lang w:val="da-DK"/>
        </w:rPr>
        <w:t xml:space="preserve">Såfremt der er tale om en variation til en markedsføringstilladelse, der er udstedt af </w:t>
      </w:r>
      <w:proofErr w:type="spellStart"/>
      <w:r w:rsidRPr="00CC07ED">
        <w:rPr>
          <w:lang w:val="da-DK"/>
        </w:rPr>
        <w:t>Lægemiddelstyrel</w:t>
      </w:r>
      <w:proofErr w:type="spellEnd"/>
      <w:r w:rsidRPr="00CC07ED">
        <w:rPr>
          <w:lang w:val="da-DK"/>
        </w:rPr>
        <w:t>- sen efter DCP eller MRP med Danmark som referenceland (RMS), underretter Lægemiddelstyrelsen MAH og de kompetente myndigheder i de relevante medlemsstater, hvorvidt variationen godkendes eller afvises. MAH vil efterfølgende modtage et afgørelsesbrev.</w:t>
      </w:r>
    </w:p>
    <w:p w14:paraId="503F6FCC" w14:textId="77777777" w:rsidR="00D75258" w:rsidRPr="00CC07ED" w:rsidRDefault="009F0C13">
      <w:pPr>
        <w:pStyle w:val="Brdtekst"/>
        <w:spacing w:before="64" w:line="249" w:lineRule="auto"/>
        <w:ind w:right="104"/>
        <w:rPr>
          <w:lang w:val="da-DK"/>
        </w:rPr>
      </w:pPr>
      <w:r w:rsidRPr="00CC07ED">
        <w:rPr>
          <w:lang w:val="da-DK"/>
        </w:rPr>
        <w:t xml:space="preserve">Såfremt der er tale om en variation til en markedsføringstilladelse, der er udstedt af </w:t>
      </w:r>
      <w:proofErr w:type="spellStart"/>
      <w:r w:rsidRPr="00CC07ED">
        <w:rPr>
          <w:lang w:val="da-DK"/>
        </w:rPr>
        <w:t>Lægemiddelstyrel</w:t>
      </w:r>
      <w:proofErr w:type="spellEnd"/>
      <w:r w:rsidRPr="00CC07ED">
        <w:rPr>
          <w:lang w:val="da-DK"/>
        </w:rPr>
        <w:t>- sen</w:t>
      </w:r>
      <w:r w:rsidRPr="00CC07ED">
        <w:rPr>
          <w:spacing w:val="37"/>
          <w:lang w:val="da-DK"/>
        </w:rPr>
        <w:t xml:space="preserve"> </w:t>
      </w:r>
      <w:r w:rsidRPr="00CC07ED">
        <w:rPr>
          <w:lang w:val="da-DK"/>
        </w:rPr>
        <w:t>efter</w:t>
      </w:r>
      <w:r w:rsidRPr="00CC07ED">
        <w:rPr>
          <w:spacing w:val="37"/>
          <w:lang w:val="da-DK"/>
        </w:rPr>
        <w:t xml:space="preserve"> </w:t>
      </w:r>
      <w:r w:rsidRPr="00CC07ED">
        <w:rPr>
          <w:lang w:val="da-DK"/>
        </w:rPr>
        <w:t>DCP</w:t>
      </w:r>
      <w:r w:rsidRPr="00CC07ED">
        <w:rPr>
          <w:spacing w:val="37"/>
          <w:lang w:val="da-DK"/>
        </w:rPr>
        <w:t xml:space="preserve"> </w:t>
      </w:r>
      <w:r w:rsidRPr="00CC07ED">
        <w:rPr>
          <w:lang w:val="da-DK"/>
        </w:rPr>
        <w:t>eller</w:t>
      </w:r>
      <w:r w:rsidRPr="00CC07ED">
        <w:rPr>
          <w:spacing w:val="37"/>
          <w:lang w:val="da-DK"/>
        </w:rPr>
        <w:t xml:space="preserve"> </w:t>
      </w:r>
      <w:r w:rsidRPr="00CC07ED">
        <w:rPr>
          <w:lang w:val="da-DK"/>
        </w:rPr>
        <w:t>MRP</w:t>
      </w:r>
      <w:r w:rsidRPr="00CC07ED">
        <w:rPr>
          <w:spacing w:val="37"/>
          <w:lang w:val="da-DK"/>
        </w:rPr>
        <w:t xml:space="preserve"> </w:t>
      </w:r>
      <w:r w:rsidRPr="00CC07ED">
        <w:rPr>
          <w:lang w:val="da-DK"/>
        </w:rPr>
        <w:t>med</w:t>
      </w:r>
      <w:r w:rsidRPr="00CC07ED">
        <w:rPr>
          <w:spacing w:val="37"/>
          <w:lang w:val="da-DK"/>
        </w:rPr>
        <w:t xml:space="preserve"> </w:t>
      </w:r>
      <w:r w:rsidRPr="00CC07ED">
        <w:rPr>
          <w:lang w:val="da-DK"/>
        </w:rPr>
        <w:t>Danmark</w:t>
      </w:r>
      <w:r w:rsidRPr="00CC07ED">
        <w:rPr>
          <w:spacing w:val="37"/>
          <w:lang w:val="da-DK"/>
        </w:rPr>
        <w:t xml:space="preserve"> </w:t>
      </w:r>
      <w:r w:rsidRPr="00CC07ED">
        <w:rPr>
          <w:lang w:val="da-DK"/>
        </w:rPr>
        <w:t>som</w:t>
      </w:r>
      <w:r w:rsidRPr="00CC07ED">
        <w:rPr>
          <w:spacing w:val="37"/>
          <w:lang w:val="da-DK"/>
        </w:rPr>
        <w:t xml:space="preserve"> </w:t>
      </w:r>
      <w:r w:rsidRPr="00CC07ED">
        <w:rPr>
          <w:lang w:val="da-DK"/>
        </w:rPr>
        <w:t>modtagerland</w:t>
      </w:r>
      <w:r w:rsidRPr="00CC07ED">
        <w:rPr>
          <w:spacing w:val="37"/>
          <w:lang w:val="da-DK"/>
        </w:rPr>
        <w:t xml:space="preserve"> </w:t>
      </w:r>
      <w:r w:rsidRPr="00CC07ED">
        <w:rPr>
          <w:lang w:val="da-DK"/>
        </w:rPr>
        <w:t>(CMS),</w:t>
      </w:r>
      <w:r w:rsidRPr="00CC07ED">
        <w:rPr>
          <w:spacing w:val="37"/>
          <w:lang w:val="da-DK"/>
        </w:rPr>
        <w:t xml:space="preserve"> </w:t>
      </w:r>
      <w:r w:rsidRPr="00CC07ED">
        <w:rPr>
          <w:lang w:val="da-DK"/>
        </w:rPr>
        <w:t>sender</w:t>
      </w:r>
      <w:r w:rsidRPr="00CC07ED">
        <w:rPr>
          <w:spacing w:val="37"/>
          <w:lang w:val="da-DK"/>
        </w:rPr>
        <w:t xml:space="preserve"> </w:t>
      </w:r>
      <w:r w:rsidRPr="00CC07ED">
        <w:rPr>
          <w:lang w:val="da-DK"/>
        </w:rPr>
        <w:t>Lægemiddelstyrelsen</w:t>
      </w:r>
      <w:r w:rsidRPr="00CC07ED">
        <w:rPr>
          <w:spacing w:val="37"/>
          <w:lang w:val="da-DK"/>
        </w:rPr>
        <w:t xml:space="preserve"> </w:t>
      </w:r>
      <w:r w:rsidRPr="00CC07ED">
        <w:rPr>
          <w:lang w:val="da-DK"/>
        </w:rPr>
        <w:t>ikke et afgørelsesbrev (medmindre der er tale om ændringer til produktinformationen), idet det pågældende referenceland er ansvarlig for at meddele MAH, hvorvidt variationen godkendes eller afvises.</w:t>
      </w:r>
    </w:p>
    <w:p w14:paraId="2CB0B5A9" w14:textId="77777777" w:rsidR="00D75258" w:rsidRPr="00CC07ED" w:rsidRDefault="009F0C13">
      <w:pPr>
        <w:pStyle w:val="Brdtekst"/>
        <w:spacing w:before="64" w:line="249" w:lineRule="auto"/>
        <w:ind w:right="104"/>
        <w:rPr>
          <w:lang w:val="da-DK"/>
        </w:rPr>
      </w:pPr>
      <w:r w:rsidRPr="00CC07ED">
        <w:rPr>
          <w:lang w:val="da-DK"/>
        </w:rPr>
        <w:t xml:space="preserve">Hvis det drejer sig om en variation til en markedsføringstilladelse, der er udstedt af </w:t>
      </w:r>
      <w:proofErr w:type="spellStart"/>
      <w:r w:rsidRPr="00CC07ED">
        <w:rPr>
          <w:lang w:val="da-DK"/>
        </w:rPr>
        <w:t>Lægemiddelstyrel</w:t>
      </w:r>
      <w:proofErr w:type="spellEnd"/>
      <w:r w:rsidRPr="00CC07ED">
        <w:rPr>
          <w:lang w:val="da-DK"/>
        </w:rPr>
        <w:t>- sen efter den rent nationale procedure, sender Lægemiddelstyrelsen altid et afgørelsesbrev.</w:t>
      </w:r>
    </w:p>
    <w:p w14:paraId="1235D1FD" w14:textId="77777777" w:rsidR="00D75258" w:rsidRPr="00CC07ED" w:rsidRDefault="009F0C13">
      <w:pPr>
        <w:pStyle w:val="Brdtekst"/>
        <w:spacing w:line="249" w:lineRule="auto"/>
        <w:ind w:right="105"/>
        <w:rPr>
          <w:lang w:val="da-DK"/>
        </w:rPr>
      </w:pPr>
      <w:r w:rsidRPr="00CC07ED">
        <w:rPr>
          <w:lang w:val="da-DK"/>
        </w:rPr>
        <w:t>Ved godkendelse af en variation, der vedrører produktresumé, mærkning og/eller indlægsseddel, sender Lægemiddelstyrelsen altid et brev til MAH (uanset om Danmark er RMS eller CMS samt for nationale variationer), hvori det oplyses, hvornår ændring af mærkning og/eller indlægsseddel med den godkendte variation senest skal ske, og om MAH skal anmelde variationen til Medicinpriser via DKMAnet, jf. afsnit</w:t>
      </w:r>
    </w:p>
    <w:p w14:paraId="35C5963A" w14:textId="77777777" w:rsidR="00D75258" w:rsidRPr="00CC07ED" w:rsidRDefault="009F0C13">
      <w:pPr>
        <w:pStyle w:val="Brdtekst"/>
        <w:spacing w:before="4"/>
        <w:ind w:firstLine="0"/>
        <w:rPr>
          <w:lang w:val="da-DK"/>
        </w:rPr>
      </w:pPr>
      <w:r w:rsidRPr="00CC07ED">
        <w:rPr>
          <w:lang w:val="da-DK"/>
        </w:rPr>
        <w:t xml:space="preserve">6.2 og </w:t>
      </w:r>
      <w:r w:rsidRPr="00CC07ED">
        <w:rPr>
          <w:spacing w:val="-4"/>
          <w:lang w:val="da-DK"/>
        </w:rPr>
        <w:t>6.3.</w:t>
      </w:r>
    </w:p>
    <w:p w14:paraId="7820F533" w14:textId="77777777" w:rsidR="00D75258" w:rsidRPr="00CC07ED" w:rsidRDefault="009F0C13">
      <w:pPr>
        <w:pStyle w:val="Brdtekst"/>
        <w:spacing w:before="72" w:line="249" w:lineRule="auto"/>
        <w:ind w:right="104"/>
        <w:rPr>
          <w:lang w:val="da-DK"/>
        </w:rPr>
      </w:pPr>
      <w:r w:rsidRPr="00CC07ED">
        <w:rPr>
          <w:lang w:val="da-DK"/>
        </w:rPr>
        <w:t>Variationer af type IA kan implementeres uden forudgående godkendelse af Lægemiddelstyrelsen, jf. afsnit 3.</w:t>
      </w:r>
    </w:p>
    <w:p w14:paraId="236BA655" w14:textId="77777777" w:rsidR="00D75258" w:rsidRPr="00CC07ED" w:rsidRDefault="009F0C13">
      <w:pPr>
        <w:pStyle w:val="Brdtekst"/>
        <w:spacing w:line="249" w:lineRule="auto"/>
        <w:ind w:right="104"/>
        <w:rPr>
          <w:lang w:val="da-DK"/>
        </w:rPr>
      </w:pPr>
      <w:r w:rsidRPr="00CC07ED">
        <w:rPr>
          <w:lang w:val="da-DK"/>
        </w:rPr>
        <w:t xml:space="preserve">Hvis Lægemiddelstyrelsen træffer afgørelse om afslag på en variation, der er implementeret før </w:t>
      </w:r>
      <w:proofErr w:type="spellStart"/>
      <w:r w:rsidRPr="00CC07ED">
        <w:rPr>
          <w:lang w:val="da-DK"/>
        </w:rPr>
        <w:t>indsen</w:t>
      </w:r>
      <w:proofErr w:type="spellEnd"/>
      <w:r w:rsidRPr="00CC07ED">
        <w:rPr>
          <w:lang w:val="da-DK"/>
        </w:rPr>
        <w:t xml:space="preserve">- </w:t>
      </w:r>
      <w:proofErr w:type="spellStart"/>
      <w:r w:rsidRPr="00CC07ED">
        <w:rPr>
          <w:lang w:val="da-DK"/>
        </w:rPr>
        <w:t>delse</w:t>
      </w:r>
      <w:proofErr w:type="spellEnd"/>
      <w:r w:rsidRPr="00CC07ED">
        <w:rPr>
          <w:lang w:val="da-DK"/>
        </w:rPr>
        <w:t xml:space="preserve"> af ansøgningen, skal MAH sørge for, at tilstanden før variationens implementering genetableres.</w:t>
      </w:r>
    </w:p>
    <w:p w14:paraId="73D8C7A5" w14:textId="77777777" w:rsidR="00D75258" w:rsidRPr="00CC07ED" w:rsidRDefault="00D75258">
      <w:pPr>
        <w:spacing w:line="249" w:lineRule="auto"/>
        <w:rPr>
          <w:lang w:val="da-DK"/>
        </w:rPr>
        <w:sectPr w:rsidR="00D75258" w:rsidRPr="00CC07ED">
          <w:pgSz w:w="11910" w:h="16840"/>
          <w:pgMar w:top="1320" w:right="740" w:bottom="840" w:left="700" w:header="0" w:footer="652" w:gutter="0"/>
          <w:cols w:space="708"/>
        </w:sectPr>
      </w:pPr>
    </w:p>
    <w:p w14:paraId="5E6FEAB1" w14:textId="77777777" w:rsidR="00D75258" w:rsidRPr="00CC07ED" w:rsidRDefault="009F0C13">
      <w:pPr>
        <w:spacing w:before="67"/>
        <w:ind w:left="150"/>
        <w:jc w:val="both"/>
        <w:rPr>
          <w:i/>
          <w:sz w:val="24"/>
          <w:lang w:val="da-DK"/>
        </w:rPr>
      </w:pPr>
      <w:r w:rsidRPr="00CC07ED">
        <w:rPr>
          <w:i/>
          <w:sz w:val="24"/>
          <w:lang w:val="da-DK"/>
        </w:rPr>
        <w:lastRenderedPageBreak/>
        <w:t>Variationer</w:t>
      </w:r>
      <w:r w:rsidRPr="00CC07ED">
        <w:rPr>
          <w:i/>
          <w:spacing w:val="-6"/>
          <w:sz w:val="24"/>
          <w:lang w:val="da-DK"/>
        </w:rPr>
        <w:t xml:space="preserve"> </w:t>
      </w:r>
      <w:r w:rsidRPr="00CC07ED">
        <w:rPr>
          <w:i/>
          <w:sz w:val="24"/>
          <w:lang w:val="da-DK"/>
        </w:rPr>
        <w:t>af</w:t>
      </w:r>
      <w:r w:rsidRPr="00CC07ED">
        <w:rPr>
          <w:i/>
          <w:spacing w:val="-5"/>
          <w:sz w:val="24"/>
          <w:lang w:val="da-DK"/>
        </w:rPr>
        <w:t xml:space="preserve"> </w:t>
      </w:r>
      <w:r w:rsidRPr="00CC07ED">
        <w:rPr>
          <w:i/>
          <w:sz w:val="24"/>
          <w:lang w:val="da-DK"/>
        </w:rPr>
        <w:t>type</w:t>
      </w:r>
      <w:r w:rsidRPr="00CC07ED">
        <w:rPr>
          <w:i/>
          <w:spacing w:val="-6"/>
          <w:sz w:val="24"/>
          <w:lang w:val="da-DK"/>
        </w:rPr>
        <w:t xml:space="preserve"> </w:t>
      </w:r>
      <w:r w:rsidRPr="00CC07ED">
        <w:rPr>
          <w:i/>
          <w:sz w:val="24"/>
          <w:lang w:val="da-DK"/>
        </w:rPr>
        <w:t>IB</w:t>
      </w:r>
      <w:r w:rsidRPr="00CC07ED">
        <w:rPr>
          <w:i/>
          <w:spacing w:val="-5"/>
          <w:sz w:val="24"/>
          <w:lang w:val="da-DK"/>
        </w:rPr>
        <w:t xml:space="preserve"> </w:t>
      </w:r>
      <w:r w:rsidRPr="00CC07ED">
        <w:rPr>
          <w:i/>
          <w:sz w:val="24"/>
          <w:lang w:val="da-DK"/>
        </w:rPr>
        <w:t>og</w:t>
      </w:r>
      <w:r w:rsidRPr="00CC07ED">
        <w:rPr>
          <w:i/>
          <w:spacing w:val="-5"/>
          <w:sz w:val="24"/>
          <w:lang w:val="da-DK"/>
        </w:rPr>
        <w:t xml:space="preserve"> II</w:t>
      </w:r>
    </w:p>
    <w:p w14:paraId="068B7BEB" w14:textId="77777777" w:rsidR="00D75258" w:rsidRPr="00CC07ED" w:rsidRDefault="009F0C13">
      <w:pPr>
        <w:pStyle w:val="Brdtekst"/>
        <w:spacing w:before="72" w:line="249" w:lineRule="auto"/>
        <w:ind w:right="103"/>
        <w:rPr>
          <w:lang w:val="da-DK"/>
        </w:rPr>
      </w:pPr>
      <w:r w:rsidRPr="00CC07ED">
        <w:rPr>
          <w:lang w:val="da-DK"/>
        </w:rPr>
        <w:t>Efter</w:t>
      </w:r>
      <w:r w:rsidRPr="00CC07ED">
        <w:rPr>
          <w:spacing w:val="-1"/>
          <w:lang w:val="da-DK"/>
        </w:rPr>
        <w:t xml:space="preserve"> </w:t>
      </w:r>
      <w:r w:rsidRPr="00CC07ED">
        <w:rPr>
          <w:lang w:val="da-DK"/>
        </w:rPr>
        <w:t>modtagelse</w:t>
      </w:r>
      <w:r w:rsidRPr="00CC07ED">
        <w:rPr>
          <w:spacing w:val="-1"/>
          <w:lang w:val="da-DK"/>
        </w:rPr>
        <w:t xml:space="preserve"> </w:t>
      </w:r>
      <w:r w:rsidRPr="00CC07ED">
        <w:rPr>
          <w:lang w:val="da-DK"/>
        </w:rPr>
        <w:t>af</w:t>
      </w:r>
      <w:r w:rsidRPr="00CC07ED">
        <w:rPr>
          <w:spacing w:val="-1"/>
          <w:lang w:val="da-DK"/>
        </w:rPr>
        <w:t xml:space="preserve"> </w:t>
      </w:r>
      <w:r w:rsidRPr="00CC07ED">
        <w:rPr>
          <w:lang w:val="da-DK"/>
        </w:rPr>
        <w:t>en</w:t>
      </w:r>
      <w:r w:rsidRPr="00CC07ED">
        <w:rPr>
          <w:spacing w:val="-1"/>
          <w:lang w:val="da-DK"/>
        </w:rPr>
        <w:t xml:space="preserve"> </w:t>
      </w:r>
      <w:r w:rsidRPr="00CC07ED">
        <w:rPr>
          <w:lang w:val="da-DK"/>
        </w:rPr>
        <w:t>ansøgning</w:t>
      </w:r>
      <w:r w:rsidRPr="00CC07ED">
        <w:rPr>
          <w:spacing w:val="-1"/>
          <w:lang w:val="da-DK"/>
        </w:rPr>
        <w:t xml:space="preserve"> </w:t>
      </w:r>
      <w:r w:rsidRPr="00CC07ED">
        <w:rPr>
          <w:lang w:val="da-DK"/>
        </w:rPr>
        <w:t>bekræfter</w:t>
      </w:r>
      <w:r w:rsidRPr="00CC07ED">
        <w:rPr>
          <w:spacing w:val="-1"/>
          <w:lang w:val="da-DK"/>
        </w:rPr>
        <w:t xml:space="preserve"> </w:t>
      </w:r>
      <w:r w:rsidRPr="00CC07ED">
        <w:rPr>
          <w:lang w:val="da-DK"/>
        </w:rPr>
        <w:t>Lægemiddelstyrelsen</w:t>
      </w:r>
      <w:r w:rsidRPr="00CC07ED">
        <w:rPr>
          <w:spacing w:val="-1"/>
          <w:lang w:val="da-DK"/>
        </w:rPr>
        <w:t xml:space="preserve"> </w:t>
      </w:r>
      <w:r w:rsidRPr="00CC07ED">
        <w:rPr>
          <w:lang w:val="da-DK"/>
        </w:rPr>
        <w:t>modtagelse</w:t>
      </w:r>
      <w:r w:rsidRPr="00CC07ED">
        <w:rPr>
          <w:spacing w:val="-1"/>
          <w:lang w:val="da-DK"/>
        </w:rPr>
        <w:t xml:space="preserve"> </w:t>
      </w:r>
      <w:r w:rsidRPr="00CC07ED">
        <w:rPr>
          <w:lang w:val="da-DK"/>
        </w:rPr>
        <w:t>af</w:t>
      </w:r>
      <w:r w:rsidRPr="00CC07ED">
        <w:rPr>
          <w:spacing w:val="-1"/>
          <w:lang w:val="da-DK"/>
        </w:rPr>
        <w:t xml:space="preserve"> </w:t>
      </w:r>
      <w:r w:rsidRPr="00CC07ED">
        <w:rPr>
          <w:lang w:val="da-DK"/>
        </w:rPr>
        <w:t>en</w:t>
      </w:r>
      <w:r w:rsidRPr="00CC07ED">
        <w:rPr>
          <w:spacing w:val="-1"/>
          <w:lang w:val="da-DK"/>
        </w:rPr>
        <w:t xml:space="preserve"> </w:t>
      </w:r>
      <w:r w:rsidRPr="00CC07ED">
        <w:rPr>
          <w:lang w:val="da-DK"/>
        </w:rPr>
        <w:t>valid</w:t>
      </w:r>
      <w:r w:rsidRPr="00CC07ED">
        <w:rPr>
          <w:spacing w:val="-1"/>
          <w:lang w:val="da-DK"/>
        </w:rPr>
        <w:t xml:space="preserve"> </w:t>
      </w:r>
      <w:r w:rsidRPr="00CC07ED">
        <w:rPr>
          <w:lang w:val="da-DK"/>
        </w:rPr>
        <w:t>ansøgning.</w:t>
      </w:r>
      <w:r w:rsidRPr="00CC07ED">
        <w:rPr>
          <w:spacing w:val="-1"/>
          <w:lang w:val="da-DK"/>
        </w:rPr>
        <w:t xml:space="preserve"> </w:t>
      </w:r>
      <w:r w:rsidRPr="00CC07ED">
        <w:rPr>
          <w:lang w:val="da-DK"/>
        </w:rPr>
        <w:t xml:space="preserve">Så- </w:t>
      </w:r>
      <w:proofErr w:type="spellStart"/>
      <w:r w:rsidRPr="00CC07ED">
        <w:rPr>
          <w:lang w:val="da-DK"/>
        </w:rPr>
        <w:t>fremt</w:t>
      </w:r>
      <w:proofErr w:type="spellEnd"/>
      <w:r w:rsidRPr="00CC07ED">
        <w:rPr>
          <w:lang w:val="da-DK"/>
        </w:rPr>
        <w:t xml:space="preserve"> en variationsansøgning mangler oplysninger og/eller dokumentation kan Lægemiddelstyrelsen fastsætte en tidsfrist til, at MAH kan supplere ansøgningen med de manglende oplysninger og/eller </w:t>
      </w:r>
      <w:r w:rsidRPr="00CC07ED">
        <w:rPr>
          <w:spacing w:val="-2"/>
          <w:lang w:val="da-DK"/>
        </w:rPr>
        <w:t>dokumentation.</w:t>
      </w:r>
    </w:p>
    <w:p w14:paraId="301DA443" w14:textId="77777777" w:rsidR="00D75258" w:rsidRPr="00CC07ED" w:rsidRDefault="009F0C13">
      <w:pPr>
        <w:pStyle w:val="Brdtekst"/>
        <w:spacing w:before="64"/>
        <w:ind w:left="320" w:firstLine="0"/>
        <w:rPr>
          <w:lang w:val="da-DK"/>
        </w:rPr>
      </w:pPr>
      <w:r w:rsidRPr="00CC07ED">
        <w:rPr>
          <w:lang w:val="da-DK"/>
        </w:rPr>
        <w:t>Når</w:t>
      </w:r>
      <w:r w:rsidRPr="00CC07ED">
        <w:rPr>
          <w:spacing w:val="-2"/>
          <w:lang w:val="da-DK"/>
        </w:rPr>
        <w:t xml:space="preserve"> </w:t>
      </w:r>
      <w:r w:rsidRPr="00CC07ED">
        <w:rPr>
          <w:lang w:val="da-DK"/>
        </w:rPr>
        <w:t>en valid ansøgning er</w:t>
      </w:r>
      <w:r w:rsidRPr="00CC07ED">
        <w:rPr>
          <w:spacing w:val="-1"/>
          <w:lang w:val="da-DK"/>
        </w:rPr>
        <w:t xml:space="preserve"> </w:t>
      </w:r>
      <w:r w:rsidRPr="00CC07ED">
        <w:rPr>
          <w:lang w:val="da-DK"/>
        </w:rPr>
        <w:t xml:space="preserve">modtaget, vurderer Lægemiddelstyrelsen </w:t>
      </w:r>
      <w:r w:rsidRPr="00CC07ED">
        <w:rPr>
          <w:spacing w:val="-2"/>
          <w:lang w:val="da-DK"/>
        </w:rPr>
        <w:t>ansøgningen.</w:t>
      </w:r>
    </w:p>
    <w:p w14:paraId="7C337986" w14:textId="77777777" w:rsidR="00D75258" w:rsidRPr="00CC07ED" w:rsidRDefault="009F0C13">
      <w:pPr>
        <w:pStyle w:val="Brdtekst"/>
        <w:spacing w:before="72" w:line="249" w:lineRule="auto"/>
        <w:ind w:right="105"/>
        <w:rPr>
          <w:lang w:val="da-DK"/>
        </w:rPr>
      </w:pPr>
      <w:r w:rsidRPr="00CC07ED">
        <w:rPr>
          <w:lang w:val="da-DK"/>
        </w:rPr>
        <w:t xml:space="preserve">Hvis Lægemiddelstyrelsen efter vurdering af ansøgningen ønsker yderligere information vil </w:t>
      </w:r>
      <w:proofErr w:type="spellStart"/>
      <w:r w:rsidRPr="00CC07ED">
        <w:rPr>
          <w:lang w:val="da-DK"/>
        </w:rPr>
        <w:t>Lægemid</w:t>
      </w:r>
      <w:proofErr w:type="spellEnd"/>
      <w:r w:rsidRPr="00CC07ED">
        <w:rPr>
          <w:lang w:val="da-DK"/>
        </w:rPr>
        <w:t>- delstyrelsen</w:t>
      </w:r>
      <w:r w:rsidRPr="00CC07ED">
        <w:rPr>
          <w:spacing w:val="40"/>
          <w:lang w:val="da-DK"/>
        </w:rPr>
        <w:t xml:space="preserve"> </w:t>
      </w:r>
      <w:r w:rsidRPr="00CC07ED">
        <w:rPr>
          <w:lang w:val="da-DK"/>
        </w:rPr>
        <w:t>anmode</w:t>
      </w:r>
      <w:r w:rsidRPr="00CC07ED">
        <w:rPr>
          <w:spacing w:val="40"/>
          <w:lang w:val="da-DK"/>
        </w:rPr>
        <w:t xml:space="preserve"> </w:t>
      </w:r>
      <w:r w:rsidRPr="00CC07ED">
        <w:rPr>
          <w:lang w:val="da-DK"/>
        </w:rPr>
        <w:t>MAH</w:t>
      </w:r>
      <w:r w:rsidRPr="00CC07ED">
        <w:rPr>
          <w:spacing w:val="40"/>
          <w:lang w:val="da-DK"/>
        </w:rPr>
        <w:t xml:space="preserve"> </w:t>
      </w:r>
      <w:r w:rsidRPr="00CC07ED">
        <w:rPr>
          <w:lang w:val="da-DK"/>
        </w:rPr>
        <w:t>om</w:t>
      </w:r>
      <w:r w:rsidRPr="00CC07ED">
        <w:rPr>
          <w:spacing w:val="40"/>
          <w:lang w:val="da-DK"/>
        </w:rPr>
        <w:t xml:space="preserve"> </w:t>
      </w:r>
      <w:r w:rsidRPr="00CC07ED">
        <w:rPr>
          <w:lang w:val="da-DK"/>
        </w:rPr>
        <w:t>at</w:t>
      </w:r>
      <w:r w:rsidRPr="00CC07ED">
        <w:rPr>
          <w:spacing w:val="40"/>
          <w:lang w:val="da-DK"/>
        </w:rPr>
        <w:t xml:space="preserve"> </w:t>
      </w:r>
      <w:r w:rsidRPr="00CC07ED">
        <w:rPr>
          <w:lang w:val="da-DK"/>
        </w:rPr>
        <w:t>sende</w:t>
      </w:r>
      <w:r w:rsidRPr="00CC07ED">
        <w:rPr>
          <w:spacing w:val="40"/>
          <w:lang w:val="da-DK"/>
        </w:rPr>
        <w:t xml:space="preserve"> </w:t>
      </w:r>
      <w:r w:rsidRPr="00CC07ED">
        <w:rPr>
          <w:lang w:val="da-DK"/>
        </w:rPr>
        <w:t>svar</w:t>
      </w:r>
      <w:r w:rsidRPr="00CC07ED">
        <w:rPr>
          <w:spacing w:val="40"/>
          <w:lang w:val="da-DK"/>
        </w:rPr>
        <w:t xml:space="preserve"> </w:t>
      </w:r>
      <w:r w:rsidRPr="00CC07ED">
        <w:rPr>
          <w:lang w:val="da-DK"/>
        </w:rPr>
        <w:t>med</w:t>
      </w:r>
      <w:r w:rsidRPr="00CC07ED">
        <w:rPr>
          <w:spacing w:val="40"/>
          <w:lang w:val="da-DK"/>
        </w:rPr>
        <w:t xml:space="preserve"> </w:t>
      </w:r>
      <w:r w:rsidRPr="00CC07ED">
        <w:rPr>
          <w:lang w:val="da-DK"/>
        </w:rPr>
        <w:t>supplerende</w:t>
      </w:r>
      <w:r w:rsidRPr="00CC07ED">
        <w:rPr>
          <w:spacing w:val="40"/>
          <w:lang w:val="da-DK"/>
        </w:rPr>
        <w:t xml:space="preserve"> </w:t>
      </w:r>
      <w:r w:rsidRPr="00CC07ED">
        <w:rPr>
          <w:lang w:val="da-DK"/>
        </w:rPr>
        <w:t>oplysninger.</w:t>
      </w:r>
      <w:r w:rsidRPr="00CC07ED">
        <w:rPr>
          <w:spacing w:val="40"/>
          <w:lang w:val="da-DK"/>
        </w:rPr>
        <w:t xml:space="preserve"> </w:t>
      </w:r>
      <w:r w:rsidRPr="00CC07ED">
        <w:rPr>
          <w:lang w:val="da-DK"/>
        </w:rPr>
        <w:t>Det</w:t>
      </w:r>
      <w:r w:rsidRPr="00CC07ED">
        <w:rPr>
          <w:spacing w:val="40"/>
          <w:lang w:val="da-DK"/>
        </w:rPr>
        <w:t xml:space="preserve"> </w:t>
      </w:r>
      <w:r w:rsidRPr="00CC07ED">
        <w:rPr>
          <w:lang w:val="da-DK"/>
        </w:rPr>
        <w:t>betyder</w:t>
      </w:r>
      <w:r w:rsidRPr="00CC07ED">
        <w:rPr>
          <w:spacing w:val="40"/>
          <w:lang w:val="da-DK"/>
        </w:rPr>
        <w:t xml:space="preserve"> </w:t>
      </w:r>
      <w:r w:rsidRPr="00CC07ED">
        <w:rPr>
          <w:lang w:val="da-DK"/>
        </w:rPr>
        <w:t>bl.a.,</w:t>
      </w:r>
      <w:r w:rsidRPr="00CC07ED">
        <w:rPr>
          <w:spacing w:val="40"/>
          <w:lang w:val="da-DK"/>
        </w:rPr>
        <w:t xml:space="preserve"> </w:t>
      </w:r>
      <w:r w:rsidRPr="00CC07ED">
        <w:rPr>
          <w:lang w:val="da-DK"/>
        </w:rPr>
        <w:t>at</w:t>
      </w:r>
      <w:r w:rsidRPr="00CC07ED">
        <w:rPr>
          <w:spacing w:val="40"/>
          <w:lang w:val="da-DK"/>
        </w:rPr>
        <w:t xml:space="preserve"> </w:t>
      </w:r>
      <w:r w:rsidRPr="00CC07ED">
        <w:rPr>
          <w:lang w:val="da-DK"/>
        </w:rPr>
        <w:t>der gives afslag på ansøgningen, hvis Lægemiddelstyrelsen ikke har modtaget de relevante supplerende oplysninger inden for en given frist, medmindre særlige grunde taler for at forlænge svarfristen. En eventuel forlængelse af tidsfristen kan kun finde sted efter aftale med Lægemiddelstyrelsen.</w:t>
      </w:r>
    </w:p>
    <w:p w14:paraId="5DCA0C0E" w14:textId="77777777" w:rsidR="00D75258" w:rsidRPr="00CC07ED" w:rsidRDefault="009F0C13">
      <w:pPr>
        <w:pStyle w:val="Brdtekst"/>
        <w:spacing w:before="65" w:line="249" w:lineRule="auto"/>
        <w:ind w:right="102"/>
        <w:rPr>
          <w:lang w:val="da-DK"/>
        </w:rPr>
      </w:pPr>
      <w:r w:rsidRPr="00CC07ED">
        <w:rPr>
          <w:lang w:val="da-DK"/>
        </w:rPr>
        <w:t>Lægemiddelstyrelsen træffer afgørelse om godkendelse eller afslag af ansøgningen. Behandling af en grupperet ansøgning med flere ændringer afsluttes af Lægemiddelstyrelsen med en afgørelse, hvori der tages stilling til samtlige variationer i ansøgningen. Afgørelsen kan derfor både indeholde godkendelse og afslag (delvis godkendelse).</w:t>
      </w:r>
    </w:p>
    <w:p w14:paraId="2B3D5106" w14:textId="77777777" w:rsidR="00D75258" w:rsidRPr="00CC07ED" w:rsidRDefault="009F0C13">
      <w:pPr>
        <w:pStyle w:val="Brdtekst"/>
        <w:spacing w:before="64" w:line="249" w:lineRule="auto"/>
        <w:ind w:right="104"/>
        <w:rPr>
          <w:lang w:val="da-DK"/>
        </w:rPr>
      </w:pPr>
      <w:r w:rsidRPr="00CC07ED">
        <w:rPr>
          <w:lang w:val="da-DK"/>
        </w:rPr>
        <w:t>Såfremt der er tale om en variation til en markedsføringstilladelse, der er udstedt af Lægemiddelsty</w:t>
      </w:r>
      <w:del w:id="68" w:author="Stine Grøndal Skifte" w:date="2025-06-26T09:38:00Z">
        <w:r w:rsidRPr="00CC07ED" w:rsidDel="00CC07ED">
          <w:rPr>
            <w:lang w:val="da-DK"/>
          </w:rPr>
          <w:delText xml:space="preserve">- </w:delText>
        </w:r>
      </w:del>
      <w:r w:rsidRPr="00CC07ED">
        <w:rPr>
          <w:lang w:val="da-DK"/>
        </w:rPr>
        <w:t>relsen</w:t>
      </w:r>
      <w:r w:rsidRPr="00CC07ED">
        <w:rPr>
          <w:spacing w:val="33"/>
          <w:lang w:val="da-DK"/>
        </w:rPr>
        <w:t xml:space="preserve"> </w:t>
      </w:r>
      <w:r w:rsidRPr="00CC07ED">
        <w:rPr>
          <w:lang w:val="da-DK"/>
        </w:rPr>
        <w:t>efter</w:t>
      </w:r>
      <w:r w:rsidRPr="00CC07ED">
        <w:rPr>
          <w:spacing w:val="33"/>
          <w:lang w:val="da-DK"/>
        </w:rPr>
        <w:t xml:space="preserve"> </w:t>
      </w:r>
      <w:r w:rsidRPr="00CC07ED">
        <w:rPr>
          <w:lang w:val="da-DK"/>
        </w:rPr>
        <w:t>DCP</w:t>
      </w:r>
      <w:r w:rsidRPr="00CC07ED">
        <w:rPr>
          <w:spacing w:val="33"/>
          <w:lang w:val="da-DK"/>
        </w:rPr>
        <w:t xml:space="preserve"> </w:t>
      </w:r>
      <w:r w:rsidRPr="00CC07ED">
        <w:rPr>
          <w:lang w:val="da-DK"/>
        </w:rPr>
        <w:t>eller</w:t>
      </w:r>
      <w:r w:rsidRPr="00CC07ED">
        <w:rPr>
          <w:spacing w:val="33"/>
          <w:lang w:val="da-DK"/>
        </w:rPr>
        <w:t xml:space="preserve"> </w:t>
      </w:r>
      <w:r w:rsidRPr="00CC07ED">
        <w:rPr>
          <w:lang w:val="da-DK"/>
        </w:rPr>
        <w:t>MRP</w:t>
      </w:r>
      <w:r w:rsidRPr="00CC07ED">
        <w:rPr>
          <w:spacing w:val="33"/>
          <w:lang w:val="da-DK"/>
        </w:rPr>
        <w:t xml:space="preserve"> </w:t>
      </w:r>
      <w:r w:rsidRPr="00CC07ED">
        <w:rPr>
          <w:lang w:val="da-DK"/>
        </w:rPr>
        <w:t>med</w:t>
      </w:r>
      <w:r w:rsidRPr="00CC07ED">
        <w:rPr>
          <w:spacing w:val="33"/>
          <w:lang w:val="da-DK"/>
        </w:rPr>
        <w:t xml:space="preserve"> </w:t>
      </w:r>
      <w:r w:rsidRPr="00CC07ED">
        <w:rPr>
          <w:lang w:val="da-DK"/>
        </w:rPr>
        <w:t>Danmark</w:t>
      </w:r>
      <w:r w:rsidRPr="00CC07ED">
        <w:rPr>
          <w:spacing w:val="33"/>
          <w:lang w:val="da-DK"/>
        </w:rPr>
        <w:t xml:space="preserve"> </w:t>
      </w:r>
      <w:r w:rsidRPr="00CC07ED">
        <w:rPr>
          <w:lang w:val="da-DK"/>
        </w:rPr>
        <w:t>som</w:t>
      </w:r>
      <w:r w:rsidRPr="00CC07ED">
        <w:rPr>
          <w:spacing w:val="33"/>
          <w:lang w:val="da-DK"/>
        </w:rPr>
        <w:t xml:space="preserve"> </w:t>
      </w:r>
      <w:r w:rsidRPr="00CC07ED">
        <w:rPr>
          <w:lang w:val="da-DK"/>
        </w:rPr>
        <w:t>referenceland,</w:t>
      </w:r>
      <w:r w:rsidRPr="00CC07ED">
        <w:rPr>
          <w:spacing w:val="33"/>
          <w:lang w:val="da-DK"/>
        </w:rPr>
        <w:t xml:space="preserve"> </w:t>
      </w:r>
      <w:r w:rsidRPr="00CC07ED">
        <w:rPr>
          <w:lang w:val="da-DK"/>
        </w:rPr>
        <w:t>underretter</w:t>
      </w:r>
      <w:r w:rsidRPr="00CC07ED">
        <w:rPr>
          <w:spacing w:val="33"/>
          <w:lang w:val="da-DK"/>
        </w:rPr>
        <w:t xml:space="preserve"> </w:t>
      </w:r>
      <w:r w:rsidRPr="00CC07ED">
        <w:rPr>
          <w:lang w:val="da-DK"/>
        </w:rPr>
        <w:t>Lægemiddelstyrelsen</w:t>
      </w:r>
      <w:r w:rsidRPr="00CC07ED">
        <w:rPr>
          <w:spacing w:val="33"/>
          <w:lang w:val="da-DK"/>
        </w:rPr>
        <w:t xml:space="preserve"> </w:t>
      </w:r>
      <w:r w:rsidRPr="00CC07ED">
        <w:rPr>
          <w:lang w:val="da-DK"/>
        </w:rPr>
        <w:t>MAH og de kompetente myndigheder i de relevante medlemsstater, hvorvidt variationen godkendes eller afvises. MAH vil efterfølgende modtage et afgørelsesbrev. Såfremt der er tale om en variation til en markedsføringstilladelse,</w:t>
      </w:r>
      <w:r w:rsidRPr="00CC07ED">
        <w:rPr>
          <w:spacing w:val="40"/>
          <w:lang w:val="da-DK"/>
        </w:rPr>
        <w:t xml:space="preserve"> </w:t>
      </w:r>
      <w:r w:rsidRPr="00CC07ED">
        <w:rPr>
          <w:lang w:val="da-DK"/>
        </w:rPr>
        <w:t>der</w:t>
      </w:r>
      <w:r w:rsidRPr="00CC07ED">
        <w:rPr>
          <w:spacing w:val="40"/>
          <w:lang w:val="da-DK"/>
        </w:rPr>
        <w:t xml:space="preserve"> </w:t>
      </w:r>
      <w:r w:rsidRPr="00CC07ED">
        <w:rPr>
          <w:lang w:val="da-DK"/>
        </w:rPr>
        <w:t>er</w:t>
      </w:r>
      <w:r w:rsidRPr="00CC07ED">
        <w:rPr>
          <w:spacing w:val="40"/>
          <w:lang w:val="da-DK"/>
        </w:rPr>
        <w:t xml:space="preserve"> </w:t>
      </w:r>
      <w:r w:rsidRPr="00CC07ED">
        <w:rPr>
          <w:lang w:val="da-DK"/>
        </w:rPr>
        <w:t>udstedt</w:t>
      </w:r>
      <w:r w:rsidRPr="00CC07ED">
        <w:rPr>
          <w:spacing w:val="40"/>
          <w:lang w:val="da-DK"/>
        </w:rPr>
        <w:t xml:space="preserve"> </w:t>
      </w:r>
      <w:r w:rsidRPr="00CC07ED">
        <w:rPr>
          <w:lang w:val="da-DK"/>
        </w:rPr>
        <w:t>af</w:t>
      </w:r>
      <w:r w:rsidRPr="00CC07ED">
        <w:rPr>
          <w:spacing w:val="40"/>
          <w:lang w:val="da-DK"/>
        </w:rPr>
        <w:t xml:space="preserve"> </w:t>
      </w:r>
      <w:r w:rsidRPr="00CC07ED">
        <w:rPr>
          <w:lang w:val="da-DK"/>
        </w:rPr>
        <w:t>Lægemiddelstyrelsen</w:t>
      </w:r>
      <w:r w:rsidRPr="00CC07ED">
        <w:rPr>
          <w:spacing w:val="40"/>
          <w:lang w:val="da-DK"/>
        </w:rPr>
        <w:t xml:space="preserve"> </w:t>
      </w:r>
      <w:r w:rsidRPr="00CC07ED">
        <w:rPr>
          <w:lang w:val="da-DK"/>
        </w:rPr>
        <w:t>efter</w:t>
      </w:r>
      <w:r w:rsidRPr="00CC07ED">
        <w:rPr>
          <w:spacing w:val="40"/>
          <w:lang w:val="da-DK"/>
        </w:rPr>
        <w:t xml:space="preserve"> </w:t>
      </w:r>
      <w:r w:rsidRPr="00CC07ED">
        <w:rPr>
          <w:lang w:val="da-DK"/>
        </w:rPr>
        <w:t>DCP</w:t>
      </w:r>
      <w:r w:rsidRPr="00CC07ED">
        <w:rPr>
          <w:spacing w:val="40"/>
          <w:lang w:val="da-DK"/>
        </w:rPr>
        <w:t xml:space="preserve"> </w:t>
      </w:r>
      <w:r w:rsidRPr="00CC07ED">
        <w:rPr>
          <w:lang w:val="da-DK"/>
        </w:rPr>
        <w:t>eller</w:t>
      </w:r>
      <w:r w:rsidRPr="00CC07ED">
        <w:rPr>
          <w:spacing w:val="40"/>
          <w:lang w:val="da-DK"/>
        </w:rPr>
        <w:t xml:space="preserve"> </w:t>
      </w:r>
      <w:r w:rsidRPr="00CC07ED">
        <w:rPr>
          <w:lang w:val="da-DK"/>
        </w:rPr>
        <w:t>MRP</w:t>
      </w:r>
      <w:r w:rsidRPr="00CC07ED">
        <w:rPr>
          <w:spacing w:val="40"/>
          <w:lang w:val="da-DK"/>
        </w:rPr>
        <w:t xml:space="preserve"> </w:t>
      </w:r>
      <w:r w:rsidRPr="00CC07ED">
        <w:rPr>
          <w:lang w:val="da-DK"/>
        </w:rPr>
        <w:t>med</w:t>
      </w:r>
      <w:r w:rsidRPr="00CC07ED">
        <w:rPr>
          <w:spacing w:val="40"/>
          <w:lang w:val="da-DK"/>
        </w:rPr>
        <w:t xml:space="preserve"> </w:t>
      </w:r>
      <w:r w:rsidRPr="00CC07ED">
        <w:rPr>
          <w:lang w:val="da-DK"/>
        </w:rPr>
        <w:t>Danmark som modtagerland, er det pågældende referenceland ansvarlig for at meddele MAH, hvorvidt variationen godkendes eller afvises.</w:t>
      </w:r>
    </w:p>
    <w:p w14:paraId="6A5A2825" w14:textId="77777777" w:rsidR="00D75258" w:rsidRPr="00CC07ED" w:rsidRDefault="009F0C13">
      <w:pPr>
        <w:pStyle w:val="Brdtekst"/>
        <w:spacing w:before="67" w:line="249" w:lineRule="auto"/>
        <w:ind w:right="104"/>
        <w:rPr>
          <w:lang w:val="da-DK"/>
        </w:rPr>
      </w:pPr>
      <w:r w:rsidRPr="00CC07ED">
        <w:rPr>
          <w:lang w:val="da-DK"/>
        </w:rPr>
        <w:t xml:space="preserve">Hvis det drejer sig om en variation til en markedsføringstilladelse, der er udstedt af </w:t>
      </w:r>
      <w:proofErr w:type="spellStart"/>
      <w:r w:rsidRPr="00CC07ED">
        <w:rPr>
          <w:lang w:val="da-DK"/>
        </w:rPr>
        <w:t>Lægemiddelstyrel</w:t>
      </w:r>
      <w:proofErr w:type="spellEnd"/>
      <w:r w:rsidRPr="00CC07ED">
        <w:rPr>
          <w:lang w:val="da-DK"/>
        </w:rPr>
        <w:t>- sen efter den rent nationale procedure, sender Lægemiddelstyrelsen altid et afgørelsesbrev.</w:t>
      </w:r>
    </w:p>
    <w:p w14:paraId="1FC312E6" w14:textId="77777777" w:rsidR="00D75258" w:rsidRPr="00CC07ED" w:rsidRDefault="009F0C13">
      <w:pPr>
        <w:pStyle w:val="Brdtekst"/>
        <w:spacing w:line="249" w:lineRule="auto"/>
        <w:ind w:right="105"/>
        <w:rPr>
          <w:lang w:val="da-DK"/>
        </w:rPr>
      </w:pPr>
      <w:r w:rsidRPr="00CC07ED">
        <w:rPr>
          <w:lang w:val="da-DK"/>
        </w:rPr>
        <w:t>Ved godkendelse af en variation, der vedrører produktresumé, mærkning og/eller indlægsseddel, sender Lægemiddelstyrelsen altid et brev til MAH (uanset om Danmark er RMS eller CMS samt for nationale variationer), hvori det oplyses, hvornår ændring af mærkning og/eller indlægsseddel med den godkendte variation senest skal ske, og om MAH skal anmelde variationen til Medicinpriser via DKMAnet, jf. afsnit</w:t>
      </w:r>
    </w:p>
    <w:p w14:paraId="19B8B3E9" w14:textId="77777777" w:rsidR="00D75258" w:rsidRDefault="009F0C13">
      <w:pPr>
        <w:pStyle w:val="Brdtekst"/>
        <w:spacing w:before="4"/>
        <w:ind w:firstLine="0"/>
      </w:pPr>
      <w:r>
        <w:t xml:space="preserve">6.2 og </w:t>
      </w:r>
      <w:r>
        <w:rPr>
          <w:spacing w:val="-4"/>
        </w:rPr>
        <w:t>6.3.</w:t>
      </w:r>
    </w:p>
    <w:p w14:paraId="5DDAA784" w14:textId="77777777" w:rsidR="00D75258" w:rsidRDefault="00D75258">
      <w:pPr>
        <w:pStyle w:val="Brdtekst"/>
        <w:spacing w:before="10"/>
        <w:ind w:left="0" w:firstLine="0"/>
        <w:jc w:val="left"/>
        <w:rPr>
          <w:sz w:val="21"/>
        </w:rPr>
      </w:pPr>
    </w:p>
    <w:p w14:paraId="285963CC" w14:textId="77777777" w:rsidR="00D75258" w:rsidRPr="00CC07ED" w:rsidRDefault="009F0C13">
      <w:pPr>
        <w:pStyle w:val="Overskrift1"/>
        <w:numPr>
          <w:ilvl w:val="0"/>
          <w:numId w:val="5"/>
        </w:numPr>
        <w:tabs>
          <w:tab w:val="left" w:pos="391"/>
        </w:tabs>
        <w:spacing w:before="0" w:line="249" w:lineRule="auto"/>
        <w:ind w:left="150" w:right="148" w:firstLine="0"/>
        <w:rPr>
          <w:lang w:val="da-DK"/>
        </w:rPr>
      </w:pPr>
      <w:r w:rsidRPr="00CC07ED">
        <w:rPr>
          <w:lang w:val="da-DK"/>
        </w:rPr>
        <w:t>Implementering</w:t>
      </w:r>
      <w:r w:rsidRPr="00CC07ED">
        <w:rPr>
          <w:spacing w:val="-7"/>
          <w:lang w:val="da-DK"/>
        </w:rPr>
        <w:t xml:space="preserve"> </w:t>
      </w:r>
      <w:r w:rsidRPr="00CC07ED">
        <w:rPr>
          <w:lang w:val="da-DK"/>
        </w:rPr>
        <w:t>af</w:t>
      </w:r>
      <w:r w:rsidRPr="00CC07ED">
        <w:rPr>
          <w:spacing w:val="-6"/>
          <w:lang w:val="da-DK"/>
        </w:rPr>
        <w:t xml:space="preserve"> </w:t>
      </w:r>
      <w:r w:rsidRPr="00CC07ED">
        <w:rPr>
          <w:lang w:val="da-DK"/>
        </w:rPr>
        <w:t>variationer,</w:t>
      </w:r>
      <w:r w:rsidRPr="00CC07ED">
        <w:rPr>
          <w:spacing w:val="-6"/>
          <w:lang w:val="da-DK"/>
        </w:rPr>
        <w:t xml:space="preserve"> </w:t>
      </w:r>
      <w:r w:rsidRPr="00CC07ED">
        <w:rPr>
          <w:lang w:val="da-DK"/>
        </w:rPr>
        <w:t>indvirkning</w:t>
      </w:r>
      <w:r w:rsidRPr="00CC07ED">
        <w:rPr>
          <w:spacing w:val="-6"/>
          <w:lang w:val="da-DK"/>
        </w:rPr>
        <w:t xml:space="preserve"> </w:t>
      </w:r>
      <w:r w:rsidRPr="00CC07ED">
        <w:rPr>
          <w:lang w:val="da-DK"/>
        </w:rPr>
        <w:t>på</w:t>
      </w:r>
      <w:r w:rsidRPr="00CC07ED">
        <w:rPr>
          <w:spacing w:val="-7"/>
          <w:lang w:val="da-DK"/>
        </w:rPr>
        <w:t xml:space="preserve"> </w:t>
      </w:r>
      <w:r w:rsidRPr="00CC07ED">
        <w:rPr>
          <w:lang w:val="da-DK"/>
        </w:rPr>
        <w:t>mærkning</w:t>
      </w:r>
      <w:r w:rsidRPr="00CC07ED">
        <w:rPr>
          <w:spacing w:val="-6"/>
          <w:lang w:val="da-DK"/>
        </w:rPr>
        <w:t xml:space="preserve"> </w:t>
      </w:r>
      <w:r w:rsidRPr="00CC07ED">
        <w:rPr>
          <w:lang w:val="da-DK"/>
        </w:rPr>
        <w:t>og/eller</w:t>
      </w:r>
      <w:r w:rsidRPr="00CC07ED">
        <w:rPr>
          <w:spacing w:val="-6"/>
          <w:lang w:val="da-DK"/>
        </w:rPr>
        <w:t xml:space="preserve"> </w:t>
      </w:r>
      <w:r w:rsidRPr="00CC07ED">
        <w:rPr>
          <w:lang w:val="da-DK"/>
        </w:rPr>
        <w:t>indlægsseddel</w:t>
      </w:r>
      <w:r w:rsidRPr="00CC07ED">
        <w:rPr>
          <w:spacing w:val="-6"/>
          <w:lang w:val="da-DK"/>
        </w:rPr>
        <w:t xml:space="preserve"> </w:t>
      </w:r>
      <w:r w:rsidRPr="00CC07ED">
        <w:rPr>
          <w:lang w:val="da-DK"/>
        </w:rPr>
        <w:t>samt</w:t>
      </w:r>
      <w:r w:rsidRPr="00CC07ED">
        <w:rPr>
          <w:spacing w:val="-7"/>
          <w:lang w:val="da-DK"/>
        </w:rPr>
        <w:t xml:space="preserve"> </w:t>
      </w:r>
      <w:r w:rsidRPr="00CC07ED">
        <w:rPr>
          <w:lang w:val="da-DK"/>
        </w:rPr>
        <w:t>anmeldelse af variationer til Medicinpriser</w:t>
      </w:r>
    </w:p>
    <w:p w14:paraId="085651B8" w14:textId="77777777" w:rsidR="00D75258" w:rsidRPr="00CC07ED" w:rsidRDefault="009F0C13">
      <w:pPr>
        <w:pStyle w:val="Brdtekst"/>
        <w:spacing w:line="249" w:lineRule="auto"/>
        <w:ind w:right="104"/>
        <w:rPr>
          <w:lang w:val="da-DK"/>
        </w:rPr>
      </w:pPr>
      <w:r w:rsidRPr="00CC07ED">
        <w:rPr>
          <w:lang w:val="da-DK"/>
        </w:rPr>
        <w:t>For</w:t>
      </w:r>
      <w:r w:rsidRPr="00CC07ED">
        <w:rPr>
          <w:spacing w:val="-2"/>
          <w:lang w:val="da-DK"/>
        </w:rPr>
        <w:t xml:space="preserve"> </w:t>
      </w:r>
      <w:r w:rsidRPr="00CC07ED">
        <w:rPr>
          <w:lang w:val="da-DK"/>
        </w:rPr>
        <w:t>variationer,</w:t>
      </w:r>
      <w:r w:rsidRPr="00CC07ED">
        <w:rPr>
          <w:spacing w:val="-2"/>
          <w:lang w:val="da-DK"/>
        </w:rPr>
        <w:t xml:space="preserve"> </w:t>
      </w:r>
      <w:r w:rsidRPr="00CC07ED">
        <w:rPr>
          <w:lang w:val="da-DK"/>
        </w:rPr>
        <w:t>der</w:t>
      </w:r>
      <w:r w:rsidRPr="00CC07ED">
        <w:rPr>
          <w:spacing w:val="-2"/>
          <w:lang w:val="da-DK"/>
        </w:rPr>
        <w:t xml:space="preserve"> </w:t>
      </w:r>
      <w:r w:rsidRPr="00CC07ED">
        <w:rPr>
          <w:lang w:val="da-DK"/>
        </w:rPr>
        <w:t>har</w:t>
      </w:r>
      <w:r w:rsidRPr="00CC07ED">
        <w:rPr>
          <w:spacing w:val="-2"/>
          <w:lang w:val="da-DK"/>
        </w:rPr>
        <w:t xml:space="preserve"> </w:t>
      </w:r>
      <w:r w:rsidRPr="00CC07ED">
        <w:rPr>
          <w:lang w:val="da-DK"/>
        </w:rPr>
        <w:t>indvirkning</w:t>
      </w:r>
      <w:r w:rsidRPr="00CC07ED">
        <w:rPr>
          <w:spacing w:val="-2"/>
          <w:lang w:val="da-DK"/>
        </w:rPr>
        <w:t xml:space="preserve"> </w:t>
      </w:r>
      <w:r w:rsidRPr="00CC07ED">
        <w:rPr>
          <w:lang w:val="da-DK"/>
        </w:rPr>
        <w:t>på</w:t>
      </w:r>
      <w:r w:rsidRPr="00CC07ED">
        <w:rPr>
          <w:spacing w:val="-2"/>
          <w:lang w:val="da-DK"/>
        </w:rPr>
        <w:t xml:space="preserve"> </w:t>
      </w:r>
      <w:r w:rsidRPr="00CC07ED">
        <w:rPr>
          <w:lang w:val="da-DK"/>
        </w:rPr>
        <w:t>lægemidlets</w:t>
      </w:r>
      <w:r w:rsidRPr="00CC07ED">
        <w:rPr>
          <w:spacing w:val="-2"/>
          <w:lang w:val="da-DK"/>
        </w:rPr>
        <w:t xml:space="preserve"> </w:t>
      </w:r>
      <w:r w:rsidRPr="00CC07ED">
        <w:rPr>
          <w:lang w:val="da-DK"/>
        </w:rPr>
        <w:t>mærkning</w:t>
      </w:r>
      <w:r w:rsidRPr="00CC07ED">
        <w:rPr>
          <w:spacing w:val="-2"/>
          <w:lang w:val="da-DK"/>
        </w:rPr>
        <w:t xml:space="preserve"> </w:t>
      </w:r>
      <w:r w:rsidRPr="00CC07ED">
        <w:rPr>
          <w:lang w:val="da-DK"/>
        </w:rPr>
        <w:t>og/eller</w:t>
      </w:r>
      <w:r w:rsidRPr="00CC07ED">
        <w:rPr>
          <w:spacing w:val="-2"/>
          <w:lang w:val="da-DK"/>
        </w:rPr>
        <w:t xml:space="preserve"> </w:t>
      </w:r>
      <w:r w:rsidRPr="00CC07ED">
        <w:rPr>
          <w:lang w:val="da-DK"/>
        </w:rPr>
        <w:t>indlægsseddel,</w:t>
      </w:r>
      <w:r w:rsidRPr="00CC07ED">
        <w:rPr>
          <w:spacing w:val="-2"/>
          <w:lang w:val="da-DK"/>
        </w:rPr>
        <w:t xml:space="preserve"> </w:t>
      </w:r>
      <w:r w:rsidRPr="00CC07ED">
        <w:rPr>
          <w:lang w:val="da-DK"/>
        </w:rPr>
        <w:t>forstås</w:t>
      </w:r>
      <w:r w:rsidRPr="00CC07ED">
        <w:rPr>
          <w:spacing w:val="-2"/>
          <w:lang w:val="da-DK"/>
        </w:rPr>
        <w:t xml:space="preserve"> </w:t>
      </w:r>
      <w:proofErr w:type="spellStart"/>
      <w:r w:rsidRPr="00CC07ED">
        <w:rPr>
          <w:lang w:val="da-DK"/>
        </w:rPr>
        <w:t>implemen</w:t>
      </w:r>
      <w:proofErr w:type="spellEnd"/>
      <w:r w:rsidRPr="00CC07ED">
        <w:rPr>
          <w:lang w:val="da-DK"/>
        </w:rPr>
        <w:t xml:space="preserve">- </w:t>
      </w:r>
      <w:proofErr w:type="spellStart"/>
      <w:r w:rsidRPr="00CC07ED">
        <w:rPr>
          <w:lang w:val="da-DK"/>
        </w:rPr>
        <w:t>tering</w:t>
      </w:r>
      <w:proofErr w:type="spellEnd"/>
      <w:r w:rsidRPr="00CC07ED">
        <w:rPr>
          <w:spacing w:val="30"/>
          <w:lang w:val="da-DK"/>
        </w:rPr>
        <w:t xml:space="preserve"> </w:t>
      </w:r>
      <w:r w:rsidRPr="00CC07ED">
        <w:rPr>
          <w:lang w:val="da-DK"/>
        </w:rPr>
        <w:t>af</w:t>
      </w:r>
      <w:r w:rsidRPr="00CC07ED">
        <w:rPr>
          <w:spacing w:val="30"/>
          <w:lang w:val="da-DK"/>
        </w:rPr>
        <w:t xml:space="preserve"> </w:t>
      </w:r>
      <w:r w:rsidRPr="00CC07ED">
        <w:rPr>
          <w:lang w:val="da-DK"/>
        </w:rPr>
        <w:t>variationen</w:t>
      </w:r>
      <w:r w:rsidRPr="00CC07ED">
        <w:rPr>
          <w:spacing w:val="30"/>
          <w:lang w:val="da-DK"/>
        </w:rPr>
        <w:t xml:space="preserve"> </w:t>
      </w:r>
      <w:r w:rsidRPr="00CC07ED">
        <w:rPr>
          <w:lang w:val="da-DK"/>
        </w:rPr>
        <w:t>som</w:t>
      </w:r>
      <w:r w:rsidRPr="00CC07ED">
        <w:rPr>
          <w:spacing w:val="30"/>
          <w:lang w:val="da-DK"/>
        </w:rPr>
        <w:t xml:space="preserve"> </w:t>
      </w:r>
      <w:r w:rsidRPr="00CC07ED">
        <w:rPr>
          <w:lang w:val="da-DK"/>
        </w:rPr>
        <w:t>det</w:t>
      </w:r>
      <w:r w:rsidRPr="00CC07ED">
        <w:rPr>
          <w:spacing w:val="30"/>
          <w:lang w:val="da-DK"/>
        </w:rPr>
        <w:t xml:space="preserve"> </w:t>
      </w:r>
      <w:r w:rsidRPr="00CC07ED">
        <w:rPr>
          <w:lang w:val="da-DK"/>
        </w:rPr>
        <w:t>tidspunkt,</w:t>
      </w:r>
      <w:r w:rsidRPr="00CC07ED">
        <w:rPr>
          <w:spacing w:val="30"/>
          <w:lang w:val="da-DK"/>
        </w:rPr>
        <w:t xml:space="preserve"> </w:t>
      </w:r>
      <w:r w:rsidRPr="00CC07ED">
        <w:rPr>
          <w:lang w:val="da-DK"/>
        </w:rPr>
        <w:t>hvor</w:t>
      </w:r>
      <w:r w:rsidRPr="00CC07ED">
        <w:rPr>
          <w:spacing w:val="30"/>
          <w:lang w:val="da-DK"/>
        </w:rPr>
        <w:t xml:space="preserve"> </w:t>
      </w:r>
      <w:r w:rsidRPr="00CC07ED">
        <w:rPr>
          <w:lang w:val="da-DK"/>
        </w:rPr>
        <w:t>den</w:t>
      </w:r>
      <w:r w:rsidRPr="00CC07ED">
        <w:rPr>
          <w:spacing w:val="30"/>
          <w:lang w:val="da-DK"/>
        </w:rPr>
        <w:t xml:space="preserve"> </w:t>
      </w:r>
      <w:r w:rsidRPr="00CC07ED">
        <w:rPr>
          <w:lang w:val="da-DK"/>
        </w:rPr>
        <w:t>sagkyndige</w:t>
      </w:r>
      <w:r w:rsidRPr="00CC07ED">
        <w:rPr>
          <w:spacing w:val="30"/>
          <w:lang w:val="da-DK"/>
        </w:rPr>
        <w:t xml:space="preserve"> </w:t>
      </w:r>
      <w:r w:rsidRPr="00CC07ED">
        <w:rPr>
          <w:lang w:val="da-DK"/>
        </w:rPr>
        <w:t>person</w:t>
      </w:r>
      <w:r w:rsidRPr="00CC07ED">
        <w:rPr>
          <w:spacing w:val="30"/>
          <w:lang w:val="da-DK"/>
        </w:rPr>
        <w:t xml:space="preserve"> </w:t>
      </w:r>
      <w:r w:rsidRPr="00CC07ED">
        <w:rPr>
          <w:lang w:val="da-DK"/>
        </w:rPr>
        <w:t>(</w:t>
      </w:r>
      <w:proofErr w:type="spellStart"/>
      <w:r w:rsidRPr="00CC07ED">
        <w:rPr>
          <w:lang w:val="da-DK"/>
        </w:rPr>
        <w:t>Qualified</w:t>
      </w:r>
      <w:proofErr w:type="spellEnd"/>
      <w:r w:rsidRPr="00CC07ED">
        <w:rPr>
          <w:spacing w:val="30"/>
          <w:lang w:val="da-DK"/>
        </w:rPr>
        <w:t xml:space="preserve"> </w:t>
      </w:r>
      <w:r w:rsidRPr="00CC07ED">
        <w:rPr>
          <w:lang w:val="da-DK"/>
        </w:rPr>
        <w:t>person,</w:t>
      </w:r>
      <w:r w:rsidRPr="00CC07ED">
        <w:rPr>
          <w:spacing w:val="30"/>
          <w:lang w:val="da-DK"/>
        </w:rPr>
        <w:t xml:space="preserve"> </w:t>
      </w:r>
      <w:r w:rsidRPr="00CC07ED">
        <w:rPr>
          <w:lang w:val="da-DK"/>
        </w:rPr>
        <w:t>”QP”)</w:t>
      </w:r>
      <w:r w:rsidRPr="00CC07ED">
        <w:rPr>
          <w:spacing w:val="30"/>
          <w:lang w:val="da-DK"/>
        </w:rPr>
        <w:t xml:space="preserve"> </w:t>
      </w:r>
      <w:r w:rsidRPr="00CC07ED">
        <w:rPr>
          <w:lang w:val="da-DK"/>
        </w:rPr>
        <w:t>frigiver de</w:t>
      </w:r>
      <w:r w:rsidRPr="00CC07ED">
        <w:rPr>
          <w:spacing w:val="36"/>
          <w:lang w:val="da-DK"/>
        </w:rPr>
        <w:t xml:space="preserve"> </w:t>
      </w:r>
      <w:r w:rsidRPr="00CC07ED">
        <w:rPr>
          <w:lang w:val="da-DK"/>
        </w:rPr>
        <w:t>nye</w:t>
      </w:r>
      <w:r w:rsidRPr="00CC07ED">
        <w:rPr>
          <w:spacing w:val="36"/>
          <w:lang w:val="da-DK"/>
        </w:rPr>
        <w:t xml:space="preserve"> </w:t>
      </w:r>
      <w:r w:rsidRPr="00CC07ED">
        <w:rPr>
          <w:lang w:val="da-DK"/>
        </w:rPr>
        <w:t>pakninger.</w:t>
      </w:r>
      <w:r w:rsidRPr="00CC07ED">
        <w:rPr>
          <w:spacing w:val="36"/>
          <w:lang w:val="da-DK"/>
        </w:rPr>
        <w:t xml:space="preserve"> </w:t>
      </w:r>
      <w:r w:rsidRPr="00CC07ED">
        <w:rPr>
          <w:lang w:val="da-DK"/>
        </w:rPr>
        <w:t>For</w:t>
      </w:r>
      <w:r w:rsidRPr="00CC07ED">
        <w:rPr>
          <w:spacing w:val="36"/>
          <w:lang w:val="da-DK"/>
        </w:rPr>
        <w:t xml:space="preserve"> </w:t>
      </w:r>
      <w:r w:rsidRPr="00CC07ED">
        <w:rPr>
          <w:lang w:val="da-DK"/>
        </w:rPr>
        <w:t>disse</w:t>
      </w:r>
      <w:r w:rsidRPr="00CC07ED">
        <w:rPr>
          <w:spacing w:val="36"/>
          <w:lang w:val="da-DK"/>
        </w:rPr>
        <w:t xml:space="preserve"> </w:t>
      </w:r>
      <w:r w:rsidRPr="00CC07ED">
        <w:rPr>
          <w:lang w:val="da-DK"/>
        </w:rPr>
        <w:t>variationer</w:t>
      </w:r>
      <w:r w:rsidRPr="00CC07ED">
        <w:rPr>
          <w:spacing w:val="36"/>
          <w:lang w:val="da-DK"/>
        </w:rPr>
        <w:t xml:space="preserve"> </w:t>
      </w:r>
      <w:r w:rsidRPr="00CC07ED">
        <w:rPr>
          <w:lang w:val="da-DK"/>
        </w:rPr>
        <w:t>gælder</w:t>
      </w:r>
      <w:r w:rsidRPr="00CC07ED">
        <w:rPr>
          <w:spacing w:val="36"/>
          <w:lang w:val="da-DK"/>
        </w:rPr>
        <w:t xml:space="preserve"> </w:t>
      </w:r>
      <w:r w:rsidRPr="00CC07ED">
        <w:rPr>
          <w:lang w:val="da-DK"/>
        </w:rPr>
        <w:t>en</w:t>
      </w:r>
      <w:r w:rsidRPr="00CC07ED">
        <w:rPr>
          <w:spacing w:val="36"/>
          <w:lang w:val="da-DK"/>
        </w:rPr>
        <w:t xml:space="preserve"> </w:t>
      </w:r>
      <w:r w:rsidRPr="00CC07ED">
        <w:rPr>
          <w:lang w:val="da-DK"/>
        </w:rPr>
        <w:t>særlig</w:t>
      </w:r>
      <w:r w:rsidRPr="00CC07ED">
        <w:rPr>
          <w:spacing w:val="36"/>
          <w:lang w:val="da-DK"/>
        </w:rPr>
        <w:t xml:space="preserve"> </w:t>
      </w:r>
      <w:r w:rsidRPr="00CC07ED">
        <w:rPr>
          <w:lang w:val="da-DK"/>
        </w:rPr>
        <w:t>proces</w:t>
      </w:r>
      <w:r w:rsidRPr="00CC07ED">
        <w:rPr>
          <w:spacing w:val="36"/>
          <w:lang w:val="da-DK"/>
        </w:rPr>
        <w:t xml:space="preserve"> </w:t>
      </w:r>
      <w:r w:rsidRPr="00CC07ED">
        <w:rPr>
          <w:lang w:val="da-DK"/>
        </w:rPr>
        <w:t>for</w:t>
      </w:r>
      <w:r w:rsidRPr="00CC07ED">
        <w:rPr>
          <w:spacing w:val="36"/>
          <w:lang w:val="da-DK"/>
        </w:rPr>
        <w:t xml:space="preserve"> </w:t>
      </w:r>
      <w:r w:rsidRPr="00CC07ED">
        <w:rPr>
          <w:lang w:val="da-DK"/>
        </w:rPr>
        <w:t>implementering</w:t>
      </w:r>
      <w:r w:rsidRPr="00CC07ED">
        <w:rPr>
          <w:spacing w:val="36"/>
          <w:lang w:val="da-DK"/>
        </w:rPr>
        <w:t xml:space="preserve"> </w:t>
      </w:r>
      <w:r w:rsidRPr="00CC07ED">
        <w:rPr>
          <w:lang w:val="da-DK"/>
        </w:rPr>
        <w:t>af</w:t>
      </w:r>
      <w:r w:rsidRPr="00CC07ED">
        <w:rPr>
          <w:spacing w:val="36"/>
          <w:lang w:val="da-DK"/>
        </w:rPr>
        <w:t xml:space="preserve"> </w:t>
      </w:r>
      <w:r w:rsidRPr="00CC07ED">
        <w:rPr>
          <w:lang w:val="da-DK"/>
        </w:rPr>
        <w:t>nye</w:t>
      </w:r>
      <w:r w:rsidRPr="00CC07ED">
        <w:rPr>
          <w:spacing w:val="36"/>
          <w:lang w:val="da-DK"/>
        </w:rPr>
        <w:t xml:space="preserve"> </w:t>
      </w:r>
      <w:r w:rsidRPr="00CC07ED">
        <w:rPr>
          <w:lang w:val="da-DK"/>
        </w:rPr>
        <w:t>pakninger på</w:t>
      </w:r>
      <w:r w:rsidRPr="00CC07ED">
        <w:rPr>
          <w:spacing w:val="40"/>
          <w:lang w:val="da-DK"/>
        </w:rPr>
        <w:t xml:space="preserve"> </w:t>
      </w:r>
      <w:r w:rsidRPr="00CC07ED">
        <w:rPr>
          <w:lang w:val="da-DK"/>
        </w:rPr>
        <w:t>markedet</w:t>
      </w:r>
      <w:r w:rsidRPr="00CC07ED">
        <w:rPr>
          <w:spacing w:val="40"/>
          <w:lang w:val="da-DK"/>
        </w:rPr>
        <w:t xml:space="preserve"> </w:t>
      </w:r>
      <w:r w:rsidRPr="00CC07ED">
        <w:rPr>
          <w:lang w:val="da-DK"/>
        </w:rPr>
        <w:t>med</w:t>
      </w:r>
      <w:r w:rsidRPr="00CC07ED">
        <w:rPr>
          <w:spacing w:val="40"/>
          <w:lang w:val="da-DK"/>
        </w:rPr>
        <w:t xml:space="preserve"> </w:t>
      </w:r>
      <w:r w:rsidRPr="00CC07ED">
        <w:rPr>
          <w:lang w:val="da-DK"/>
        </w:rPr>
        <w:t>den</w:t>
      </w:r>
      <w:r w:rsidRPr="00CC07ED">
        <w:rPr>
          <w:spacing w:val="40"/>
          <w:lang w:val="da-DK"/>
        </w:rPr>
        <w:t xml:space="preserve"> </w:t>
      </w:r>
      <w:r w:rsidRPr="00CC07ED">
        <w:rPr>
          <w:lang w:val="da-DK"/>
        </w:rPr>
        <w:t>ændrede</w:t>
      </w:r>
      <w:r w:rsidRPr="00CC07ED">
        <w:rPr>
          <w:spacing w:val="40"/>
          <w:lang w:val="da-DK"/>
        </w:rPr>
        <w:t xml:space="preserve"> </w:t>
      </w:r>
      <w:r w:rsidRPr="00CC07ED">
        <w:rPr>
          <w:lang w:val="da-DK"/>
        </w:rPr>
        <w:t>mærkning</w:t>
      </w:r>
      <w:r w:rsidRPr="00CC07ED">
        <w:rPr>
          <w:spacing w:val="40"/>
          <w:lang w:val="da-DK"/>
        </w:rPr>
        <w:t xml:space="preserve"> </w:t>
      </w:r>
      <w:r w:rsidRPr="00CC07ED">
        <w:rPr>
          <w:lang w:val="da-DK"/>
        </w:rPr>
        <w:t>og/eller</w:t>
      </w:r>
      <w:r w:rsidRPr="00CC07ED">
        <w:rPr>
          <w:spacing w:val="40"/>
          <w:lang w:val="da-DK"/>
        </w:rPr>
        <w:t xml:space="preserve"> </w:t>
      </w:r>
      <w:r w:rsidRPr="00CC07ED">
        <w:rPr>
          <w:lang w:val="da-DK"/>
        </w:rPr>
        <w:t>indlægsseddel</w:t>
      </w:r>
      <w:r w:rsidRPr="00CC07ED">
        <w:rPr>
          <w:spacing w:val="40"/>
          <w:lang w:val="da-DK"/>
        </w:rPr>
        <w:t xml:space="preserve"> </w:t>
      </w:r>
      <w:r w:rsidRPr="00CC07ED">
        <w:rPr>
          <w:lang w:val="da-DK"/>
        </w:rPr>
        <w:t>og</w:t>
      </w:r>
      <w:r w:rsidRPr="00CC07ED">
        <w:rPr>
          <w:spacing w:val="40"/>
          <w:lang w:val="da-DK"/>
        </w:rPr>
        <w:t xml:space="preserve"> </w:t>
      </w:r>
      <w:r w:rsidRPr="00CC07ED">
        <w:rPr>
          <w:lang w:val="da-DK"/>
        </w:rPr>
        <w:t>i</w:t>
      </w:r>
      <w:r w:rsidRPr="00CC07ED">
        <w:rPr>
          <w:spacing w:val="40"/>
          <w:lang w:val="da-DK"/>
        </w:rPr>
        <w:t xml:space="preserve"> </w:t>
      </w:r>
      <w:r w:rsidRPr="00CC07ED">
        <w:rPr>
          <w:lang w:val="da-DK"/>
        </w:rPr>
        <w:t>visse</w:t>
      </w:r>
      <w:r w:rsidRPr="00CC07ED">
        <w:rPr>
          <w:spacing w:val="40"/>
          <w:lang w:val="da-DK"/>
        </w:rPr>
        <w:t xml:space="preserve"> </w:t>
      </w:r>
      <w:r w:rsidRPr="00CC07ED">
        <w:rPr>
          <w:lang w:val="da-DK"/>
        </w:rPr>
        <w:t>tilfælde</w:t>
      </w:r>
      <w:r w:rsidRPr="00CC07ED">
        <w:rPr>
          <w:spacing w:val="40"/>
          <w:lang w:val="da-DK"/>
        </w:rPr>
        <w:t xml:space="preserve"> </w:t>
      </w:r>
      <w:r w:rsidRPr="00CC07ED">
        <w:rPr>
          <w:lang w:val="da-DK"/>
        </w:rPr>
        <w:t>for</w:t>
      </w:r>
      <w:r w:rsidRPr="00CC07ED">
        <w:rPr>
          <w:spacing w:val="40"/>
          <w:lang w:val="da-DK"/>
        </w:rPr>
        <w:t xml:space="preserve"> </w:t>
      </w:r>
      <w:r w:rsidRPr="00CC07ED">
        <w:rPr>
          <w:lang w:val="da-DK"/>
        </w:rPr>
        <w:t>anmeldelse</w:t>
      </w:r>
      <w:r w:rsidRPr="00CC07ED">
        <w:rPr>
          <w:spacing w:val="80"/>
          <w:lang w:val="da-DK"/>
        </w:rPr>
        <w:t xml:space="preserve"> </w:t>
      </w:r>
      <w:r w:rsidRPr="00CC07ED">
        <w:rPr>
          <w:lang w:val="da-DK"/>
        </w:rPr>
        <w:t>til Medicinpriser via DKMAnet. Læs generelt om denne proces i afsnittene 6.2 og 6.3, mens særlige situationer er beskrevet i afsnit 6.4. For de særlige situationer beskrevet i afsnittene 6.4.1 - 6.4.4 se desuden supplerende information på Lægemiddelstyrelsens hjemmeside om implementeringsproces for visse administrative variationer.</w:t>
      </w:r>
    </w:p>
    <w:p w14:paraId="7289B3B1" w14:textId="77777777" w:rsidR="00D75258" w:rsidRPr="00CC07ED" w:rsidRDefault="009F0C13">
      <w:pPr>
        <w:pStyle w:val="Brdtekst"/>
        <w:spacing w:before="68" w:line="249" w:lineRule="auto"/>
        <w:ind w:right="106"/>
        <w:rPr>
          <w:lang w:val="da-DK"/>
        </w:rPr>
      </w:pPr>
      <w:r w:rsidRPr="00CC07ED">
        <w:rPr>
          <w:lang w:val="da-DK"/>
        </w:rPr>
        <w:t xml:space="preserve">Med hensyn til øvrige variationer, der ikke har indvirkning på lægemidlets mærkning og/eller indlægs- seddel, forstås implementering af variationen som det tidspunkt, hvor MAH gennemfører ændringen. Ek- </w:t>
      </w:r>
      <w:proofErr w:type="spellStart"/>
      <w:r w:rsidRPr="00CC07ED">
        <w:rPr>
          <w:lang w:val="da-DK"/>
        </w:rPr>
        <w:t>sempelvis</w:t>
      </w:r>
      <w:proofErr w:type="spellEnd"/>
      <w:r w:rsidRPr="00CC07ED">
        <w:rPr>
          <w:lang w:val="da-DK"/>
        </w:rPr>
        <w:t xml:space="preserve"> for kvalitetsændringer er implementering af variationen det tidspunkt, hvor MAH </w:t>
      </w:r>
      <w:proofErr w:type="spellStart"/>
      <w:r w:rsidRPr="00CC07ED">
        <w:rPr>
          <w:lang w:val="da-DK"/>
        </w:rPr>
        <w:t>implemente</w:t>
      </w:r>
      <w:proofErr w:type="spellEnd"/>
      <w:r w:rsidRPr="00CC07ED">
        <w:rPr>
          <w:lang w:val="da-DK"/>
        </w:rPr>
        <w:t xml:space="preserve">- </w:t>
      </w:r>
      <w:proofErr w:type="spellStart"/>
      <w:r w:rsidRPr="00CC07ED">
        <w:rPr>
          <w:lang w:val="da-DK"/>
        </w:rPr>
        <w:t>rer</w:t>
      </w:r>
      <w:proofErr w:type="spellEnd"/>
      <w:r w:rsidRPr="00CC07ED">
        <w:rPr>
          <w:lang w:val="da-DK"/>
        </w:rPr>
        <w:t xml:space="preserve"> ændringen i sit eget kvalitetssystem.</w:t>
      </w:r>
    </w:p>
    <w:p w14:paraId="27BF81D1" w14:textId="77777777" w:rsidR="00D75258" w:rsidRPr="00CC07ED" w:rsidRDefault="00D75258">
      <w:pPr>
        <w:spacing w:line="249" w:lineRule="auto"/>
        <w:rPr>
          <w:lang w:val="da-DK"/>
        </w:rPr>
        <w:sectPr w:rsidR="00D75258" w:rsidRPr="00CC07ED">
          <w:pgSz w:w="11910" w:h="16840"/>
          <w:pgMar w:top="1320" w:right="740" w:bottom="840" w:left="700" w:header="0" w:footer="652" w:gutter="0"/>
          <w:cols w:space="708"/>
        </w:sectPr>
      </w:pPr>
    </w:p>
    <w:p w14:paraId="78E3F3C8" w14:textId="77777777" w:rsidR="00D75258" w:rsidRPr="00CC07ED" w:rsidRDefault="009F0C13">
      <w:pPr>
        <w:pStyle w:val="Overskrift1"/>
        <w:numPr>
          <w:ilvl w:val="1"/>
          <w:numId w:val="5"/>
        </w:numPr>
        <w:tabs>
          <w:tab w:val="left" w:pos="561"/>
        </w:tabs>
        <w:spacing w:before="67" w:line="249" w:lineRule="auto"/>
        <w:ind w:left="150" w:right="107" w:hanging="1"/>
        <w:rPr>
          <w:lang w:val="da-DK"/>
        </w:rPr>
      </w:pPr>
      <w:r w:rsidRPr="00CC07ED">
        <w:rPr>
          <w:lang w:val="da-DK"/>
        </w:rPr>
        <w:lastRenderedPageBreak/>
        <w:t xml:space="preserve">Implementering af variationer, der ikke har indvirkning på lægemidlets mærkning og/eller </w:t>
      </w:r>
      <w:r w:rsidRPr="00CC07ED">
        <w:rPr>
          <w:spacing w:val="-2"/>
          <w:lang w:val="da-DK"/>
        </w:rPr>
        <w:t>indlægsseddel</w:t>
      </w:r>
    </w:p>
    <w:p w14:paraId="5C0C3D16" w14:textId="77777777" w:rsidR="00D75258" w:rsidRPr="00CC07ED" w:rsidRDefault="009F0C13">
      <w:pPr>
        <w:pStyle w:val="Brdtekst"/>
        <w:spacing w:line="249" w:lineRule="auto"/>
        <w:ind w:right="104"/>
        <w:rPr>
          <w:lang w:val="da-DK"/>
        </w:rPr>
      </w:pPr>
      <w:r w:rsidRPr="00CC07ED">
        <w:rPr>
          <w:lang w:val="da-DK"/>
        </w:rPr>
        <w:t xml:space="preserve">I tilfælde, hvor en variation alene påvirker indholdet i produktresuméet, men ikke mærkning og/eller indlægsseddel, </w:t>
      </w:r>
      <w:r w:rsidRPr="00C457FD">
        <w:rPr>
          <w:lang w:val="da-DK"/>
        </w:rPr>
        <w:t>opdaterer Lægemiddelstyrelsen som udgangspunkt produktresuméet på tidspunktet for Lægemiddelstyrelsens godkendelse af variationen.</w:t>
      </w:r>
    </w:p>
    <w:p w14:paraId="5C905187" w14:textId="77777777" w:rsidR="00D75258" w:rsidRPr="00CC07ED" w:rsidRDefault="00D75258">
      <w:pPr>
        <w:pStyle w:val="Brdtekst"/>
        <w:spacing w:before="7"/>
        <w:ind w:left="0" w:firstLine="0"/>
        <w:jc w:val="left"/>
        <w:rPr>
          <w:sz w:val="31"/>
          <w:lang w:val="da-DK"/>
        </w:rPr>
      </w:pPr>
    </w:p>
    <w:p w14:paraId="27948E66" w14:textId="77777777" w:rsidR="00D75258" w:rsidRPr="00CC07ED" w:rsidRDefault="009F0C13">
      <w:pPr>
        <w:pStyle w:val="Overskrift1"/>
        <w:numPr>
          <w:ilvl w:val="1"/>
          <w:numId w:val="5"/>
        </w:numPr>
        <w:tabs>
          <w:tab w:val="left" w:pos="522"/>
        </w:tabs>
        <w:spacing w:before="0" w:line="249" w:lineRule="auto"/>
        <w:ind w:left="150" w:right="108" w:firstLine="0"/>
        <w:rPr>
          <w:lang w:val="da-DK"/>
        </w:rPr>
      </w:pPr>
      <w:r w:rsidRPr="00CC07ED">
        <w:rPr>
          <w:lang w:val="da-DK"/>
        </w:rPr>
        <w:t xml:space="preserve">Implementering af variationer, der har indvirkning på lægemidlets mærkning og/eller indlægs- </w:t>
      </w:r>
      <w:r w:rsidRPr="00CC07ED">
        <w:rPr>
          <w:spacing w:val="-2"/>
          <w:lang w:val="da-DK"/>
        </w:rPr>
        <w:t>seddel</w:t>
      </w:r>
    </w:p>
    <w:p w14:paraId="0927972E" w14:textId="77777777" w:rsidR="00D75258" w:rsidRPr="00CC07ED" w:rsidRDefault="009F0C13">
      <w:pPr>
        <w:pStyle w:val="Brdtekst"/>
        <w:spacing w:line="249" w:lineRule="auto"/>
        <w:ind w:right="104"/>
        <w:rPr>
          <w:lang w:val="da-DK"/>
        </w:rPr>
      </w:pPr>
      <w:r w:rsidRPr="00CC07ED">
        <w:rPr>
          <w:lang w:val="da-DK"/>
        </w:rPr>
        <w:t xml:space="preserve">En variation, der har indvirkning på mærkning og/eller indlægsseddel, skal implementeres samtidig for mærkning og indlægsseddel. Ændring af mærkning og/eller indlægsseddel skal som udgangspunkt være implementeret senest 1 år efter </w:t>
      </w:r>
      <w:del w:id="69" w:author="Stine Grøndal Skifte" w:date="2025-06-27T08:30:00Z">
        <w:r w:rsidRPr="00C457FD" w:rsidDel="00C457FD">
          <w:rPr>
            <w:lang w:val="da-DK"/>
          </w:rPr>
          <w:delText xml:space="preserve">Lægemiddelstyrelsens </w:delText>
        </w:r>
      </w:del>
      <w:r w:rsidRPr="00C457FD">
        <w:rPr>
          <w:lang w:val="da-DK"/>
        </w:rPr>
        <w:t>godkendelse af variationen.</w:t>
      </w:r>
    </w:p>
    <w:p w14:paraId="4EDF750F" w14:textId="77777777" w:rsidR="00D75258" w:rsidRPr="00CC07ED" w:rsidRDefault="009F0C13">
      <w:pPr>
        <w:pStyle w:val="Brdtekst"/>
        <w:spacing w:before="63" w:line="249" w:lineRule="auto"/>
        <w:ind w:right="105"/>
        <w:rPr>
          <w:lang w:val="da-DK"/>
        </w:rPr>
      </w:pPr>
      <w:r w:rsidRPr="00CC07ED">
        <w:rPr>
          <w:lang w:val="da-DK"/>
        </w:rPr>
        <w:t>Implementeringen skal omfatte alle lægemidler og de tilhørende pakningsstørrelser, der er omfattet af godkendelsen, herunder lægemidler, der aktuelt ikke er markedsført.</w:t>
      </w:r>
    </w:p>
    <w:p w14:paraId="6D9AA6E0" w14:textId="77777777" w:rsidR="00D75258" w:rsidRPr="00CC07ED" w:rsidRDefault="009F0C13">
      <w:pPr>
        <w:pStyle w:val="Brdtekst"/>
        <w:spacing w:before="182"/>
        <w:ind w:firstLine="0"/>
        <w:rPr>
          <w:lang w:val="da-DK"/>
        </w:rPr>
      </w:pPr>
      <w:r w:rsidRPr="00CC07ED">
        <w:rPr>
          <w:lang w:val="da-DK"/>
        </w:rPr>
        <w:t>Den</w:t>
      </w:r>
      <w:r w:rsidRPr="00CC07ED">
        <w:rPr>
          <w:spacing w:val="-2"/>
          <w:lang w:val="da-DK"/>
        </w:rPr>
        <w:t xml:space="preserve"> </w:t>
      </w:r>
      <w:r w:rsidRPr="00CC07ED">
        <w:rPr>
          <w:lang w:val="da-DK"/>
        </w:rPr>
        <w:t>1-årige implementeringsfrist forudsætter dog,</w:t>
      </w:r>
      <w:r w:rsidRPr="00CC07ED">
        <w:rPr>
          <w:spacing w:val="-1"/>
          <w:lang w:val="da-DK"/>
        </w:rPr>
        <w:t xml:space="preserve"> </w:t>
      </w:r>
      <w:r w:rsidRPr="00CC07ED">
        <w:rPr>
          <w:lang w:val="da-DK"/>
        </w:rPr>
        <w:t xml:space="preserve">at følgende betingelser er </w:t>
      </w:r>
      <w:r w:rsidRPr="00CC07ED">
        <w:rPr>
          <w:spacing w:val="-2"/>
          <w:lang w:val="da-DK"/>
        </w:rPr>
        <w:t>opfyldt:</w:t>
      </w:r>
    </w:p>
    <w:p w14:paraId="6100C4D4" w14:textId="77777777" w:rsidR="00D75258" w:rsidRPr="00CC07ED" w:rsidRDefault="009F0C13">
      <w:pPr>
        <w:pStyle w:val="Listeafsnit"/>
        <w:numPr>
          <w:ilvl w:val="0"/>
          <w:numId w:val="3"/>
        </w:numPr>
        <w:tabs>
          <w:tab w:val="left" w:pos="551"/>
        </w:tabs>
        <w:spacing w:line="249" w:lineRule="auto"/>
        <w:ind w:right="104" w:hanging="400"/>
        <w:rPr>
          <w:sz w:val="24"/>
          <w:lang w:val="da-DK"/>
        </w:rPr>
      </w:pPr>
      <w:r w:rsidRPr="00CC07ED">
        <w:rPr>
          <w:sz w:val="24"/>
          <w:lang w:val="da-DK"/>
        </w:rPr>
        <w:t xml:space="preserve">at det af den eksisterende indlægsseddel (i pakningerne) fremgår, at den nyeste indlægsseddel kan findes på </w:t>
      </w:r>
      <w:hyperlink r:id="rId9">
        <w:r w:rsidRPr="00CC07ED">
          <w:rPr>
            <w:sz w:val="24"/>
            <w:lang w:val="da-DK"/>
          </w:rPr>
          <w:t>www.indlaegsseddel.dk,</w:t>
        </w:r>
      </w:hyperlink>
      <w:r w:rsidRPr="00CC07ED">
        <w:rPr>
          <w:sz w:val="24"/>
          <w:lang w:val="da-DK"/>
        </w:rPr>
        <w:t xml:space="preserve"> og</w:t>
      </w:r>
    </w:p>
    <w:p w14:paraId="758BD0C1" w14:textId="77777777" w:rsidR="00D75258" w:rsidRPr="00CC07ED" w:rsidRDefault="009F0C13">
      <w:pPr>
        <w:pStyle w:val="Listeafsnit"/>
        <w:numPr>
          <w:ilvl w:val="0"/>
          <w:numId w:val="3"/>
        </w:numPr>
        <w:tabs>
          <w:tab w:val="left" w:pos="551"/>
        </w:tabs>
        <w:spacing w:before="2" w:line="249" w:lineRule="auto"/>
        <w:ind w:right="108" w:hanging="400"/>
        <w:rPr>
          <w:sz w:val="24"/>
          <w:lang w:val="da-DK"/>
        </w:rPr>
      </w:pPr>
      <w:r w:rsidRPr="00CC07ED">
        <w:rPr>
          <w:sz w:val="24"/>
          <w:lang w:val="da-DK"/>
        </w:rPr>
        <w:t>at den opdaterede indlægsseddel er uploadet på</w:t>
      </w:r>
      <w:r w:rsidRPr="00CC07ED">
        <w:rPr>
          <w:spacing w:val="-1"/>
          <w:sz w:val="24"/>
          <w:lang w:val="da-DK"/>
        </w:rPr>
        <w:t xml:space="preserve"> </w:t>
      </w:r>
      <w:hyperlink r:id="rId10">
        <w:r w:rsidRPr="00CC07ED">
          <w:rPr>
            <w:sz w:val="24"/>
            <w:u w:val="single"/>
            <w:lang w:val="da-DK"/>
          </w:rPr>
          <w:t>www.indlaegsseddel.dk</w:t>
        </w:r>
      </w:hyperlink>
      <w:r w:rsidRPr="00CC07ED">
        <w:rPr>
          <w:sz w:val="24"/>
          <w:lang w:val="da-DK"/>
        </w:rPr>
        <w:t xml:space="preserve"> senest 3 måneder efter Læge- middelstyrelsens godkendelse af variationen.</w:t>
      </w:r>
    </w:p>
    <w:p w14:paraId="0FD470DB" w14:textId="77777777" w:rsidR="00D75258" w:rsidRPr="00CC07ED" w:rsidRDefault="009F0C13">
      <w:pPr>
        <w:pStyle w:val="Brdtekst"/>
        <w:spacing w:line="249" w:lineRule="auto"/>
        <w:ind w:right="103"/>
        <w:rPr>
          <w:lang w:val="da-DK"/>
        </w:rPr>
      </w:pPr>
      <w:r w:rsidRPr="00CC07ED">
        <w:rPr>
          <w:lang w:val="da-DK"/>
        </w:rPr>
        <w:t xml:space="preserve">I forhold til betingelse 1) anbefales, at oplysningen fremgår mellem indlægssedlens afsnit ”Læs denne indlægsseddel grundigt” og ”Oversigt over indlægssedlen”. Lægemiddelstyrelsen har fastsat følgende standardsætning for oplysningen: ”Se den nyeste indlægsseddel på </w:t>
      </w:r>
      <w:hyperlink r:id="rId11">
        <w:r w:rsidRPr="00CC07ED">
          <w:rPr>
            <w:u w:val="single"/>
            <w:lang w:val="da-DK"/>
          </w:rPr>
          <w:t>www.indlaegsseddel.dk</w:t>
        </w:r>
      </w:hyperlink>
      <w:r w:rsidRPr="00CC07ED">
        <w:rPr>
          <w:lang w:val="da-DK"/>
        </w:rPr>
        <w:t>”.</w:t>
      </w:r>
    </w:p>
    <w:p w14:paraId="63FA3508" w14:textId="77777777" w:rsidR="00D75258" w:rsidRPr="00CC07ED" w:rsidRDefault="009F0C13">
      <w:pPr>
        <w:pStyle w:val="Brdtekst"/>
        <w:spacing w:before="183" w:line="249" w:lineRule="auto"/>
        <w:ind w:right="103" w:firstLine="0"/>
        <w:rPr>
          <w:lang w:val="da-DK"/>
        </w:rPr>
      </w:pPr>
      <w:r w:rsidRPr="00CC07ED">
        <w:rPr>
          <w:lang w:val="da-DK"/>
        </w:rPr>
        <w:t xml:space="preserve">Er de to betingelser ikke opfyldt stiller Lægemiddelstyrelsen krav om, at ændring af mærkning og/eller indlægsseddel skal være implementeret senest 6 måneder efter </w:t>
      </w:r>
      <w:del w:id="70" w:author="Stine Grøndal Skifte" w:date="2025-06-27T08:30:00Z">
        <w:r w:rsidRPr="00C457FD" w:rsidDel="00C457FD">
          <w:rPr>
            <w:lang w:val="da-DK"/>
          </w:rPr>
          <w:delText xml:space="preserve">Lægemiddelstyrelsens </w:delText>
        </w:r>
      </w:del>
      <w:r w:rsidRPr="00C457FD">
        <w:rPr>
          <w:lang w:val="da-DK"/>
        </w:rPr>
        <w:t xml:space="preserve">godkendelse af </w:t>
      </w:r>
      <w:r w:rsidRPr="00C457FD">
        <w:rPr>
          <w:spacing w:val="-2"/>
          <w:lang w:val="da-DK"/>
        </w:rPr>
        <w:t>variationen.</w:t>
      </w:r>
    </w:p>
    <w:p w14:paraId="10D16BF2" w14:textId="77777777" w:rsidR="00D75258" w:rsidRPr="00CC07ED" w:rsidRDefault="009F0C13">
      <w:pPr>
        <w:pStyle w:val="Brdtekst"/>
        <w:spacing w:line="249" w:lineRule="auto"/>
        <w:ind w:right="104"/>
        <w:rPr>
          <w:lang w:val="da-DK"/>
        </w:rPr>
      </w:pPr>
      <w:r w:rsidRPr="00CC07ED">
        <w:rPr>
          <w:lang w:val="da-DK"/>
        </w:rPr>
        <w:t>Lægemiddelstyrelsen</w:t>
      </w:r>
      <w:r w:rsidRPr="00CC07ED">
        <w:rPr>
          <w:spacing w:val="40"/>
          <w:lang w:val="da-DK"/>
        </w:rPr>
        <w:t xml:space="preserve"> </w:t>
      </w:r>
      <w:r w:rsidRPr="00CC07ED">
        <w:rPr>
          <w:lang w:val="da-DK"/>
        </w:rPr>
        <w:t>kan</w:t>
      </w:r>
      <w:r w:rsidRPr="00CC07ED">
        <w:rPr>
          <w:spacing w:val="40"/>
          <w:lang w:val="da-DK"/>
        </w:rPr>
        <w:t xml:space="preserve"> </w:t>
      </w:r>
      <w:r w:rsidRPr="00CC07ED">
        <w:rPr>
          <w:lang w:val="da-DK"/>
        </w:rPr>
        <w:t>dog</w:t>
      </w:r>
      <w:r w:rsidRPr="00CC07ED">
        <w:rPr>
          <w:spacing w:val="40"/>
          <w:lang w:val="da-DK"/>
        </w:rPr>
        <w:t xml:space="preserve"> </w:t>
      </w:r>
      <w:r w:rsidRPr="00CC07ED">
        <w:rPr>
          <w:lang w:val="da-DK"/>
        </w:rPr>
        <w:t>altid</w:t>
      </w:r>
      <w:r w:rsidRPr="00CC07ED">
        <w:rPr>
          <w:spacing w:val="40"/>
          <w:lang w:val="da-DK"/>
        </w:rPr>
        <w:t xml:space="preserve"> </w:t>
      </w:r>
      <w:r w:rsidRPr="00CC07ED">
        <w:rPr>
          <w:lang w:val="da-DK"/>
        </w:rPr>
        <w:t>konkret</w:t>
      </w:r>
      <w:r w:rsidRPr="00CC07ED">
        <w:rPr>
          <w:spacing w:val="40"/>
          <w:lang w:val="da-DK"/>
        </w:rPr>
        <w:t xml:space="preserve"> </w:t>
      </w:r>
      <w:r w:rsidRPr="00CC07ED">
        <w:rPr>
          <w:lang w:val="da-DK"/>
        </w:rPr>
        <w:t>fastsætte</w:t>
      </w:r>
      <w:r w:rsidRPr="00CC07ED">
        <w:rPr>
          <w:spacing w:val="40"/>
          <w:lang w:val="da-DK"/>
        </w:rPr>
        <w:t xml:space="preserve"> </w:t>
      </w:r>
      <w:r w:rsidRPr="00CC07ED">
        <w:rPr>
          <w:lang w:val="da-DK"/>
        </w:rPr>
        <w:t>en</w:t>
      </w:r>
      <w:r w:rsidRPr="00CC07ED">
        <w:rPr>
          <w:spacing w:val="40"/>
          <w:lang w:val="da-DK"/>
        </w:rPr>
        <w:t xml:space="preserve"> </w:t>
      </w:r>
      <w:r w:rsidRPr="00CC07ED">
        <w:rPr>
          <w:lang w:val="da-DK"/>
        </w:rPr>
        <w:t>kortere</w:t>
      </w:r>
      <w:r w:rsidRPr="00CC07ED">
        <w:rPr>
          <w:spacing w:val="40"/>
          <w:lang w:val="da-DK"/>
        </w:rPr>
        <w:t xml:space="preserve"> </w:t>
      </w:r>
      <w:r w:rsidRPr="00CC07ED">
        <w:rPr>
          <w:lang w:val="da-DK"/>
        </w:rPr>
        <w:t>eller</w:t>
      </w:r>
      <w:r w:rsidRPr="00CC07ED">
        <w:rPr>
          <w:spacing w:val="40"/>
          <w:lang w:val="da-DK"/>
        </w:rPr>
        <w:t xml:space="preserve"> </w:t>
      </w:r>
      <w:r w:rsidRPr="00CC07ED">
        <w:rPr>
          <w:lang w:val="da-DK"/>
        </w:rPr>
        <w:t>længere</w:t>
      </w:r>
      <w:r w:rsidRPr="00CC07ED">
        <w:rPr>
          <w:spacing w:val="40"/>
          <w:lang w:val="da-DK"/>
        </w:rPr>
        <w:t xml:space="preserve"> </w:t>
      </w:r>
      <w:r w:rsidRPr="00CC07ED">
        <w:rPr>
          <w:lang w:val="da-DK"/>
        </w:rPr>
        <w:t>implementeringsfrist for ændring af mærkning og/eller indlægsseddel. Sådanne særlige implementeringsbetingelser vil blive fastsat ved godkendelse af variationen.</w:t>
      </w:r>
    </w:p>
    <w:p w14:paraId="4D26D5F1" w14:textId="77777777" w:rsidR="00D75258" w:rsidRPr="00CC07ED" w:rsidRDefault="009F0C13">
      <w:pPr>
        <w:pStyle w:val="Brdtekst"/>
        <w:spacing w:before="63" w:line="249" w:lineRule="auto"/>
        <w:ind w:right="104"/>
        <w:rPr>
          <w:lang w:val="da-DK"/>
        </w:rPr>
      </w:pPr>
      <w:r w:rsidRPr="00CC07ED">
        <w:rPr>
          <w:lang w:val="da-DK"/>
        </w:rPr>
        <w:t>I perioden indtil udløbet af implementeringsfristen kan der frigives både nye pakninger svarende til godkendt variation og gamle pakninger med den gamle mærkning. Efter udløbet af fristen kan der alene frigives nye pakninger med den opdaterede mærkning mv.</w:t>
      </w:r>
    </w:p>
    <w:p w14:paraId="65EA4CC6" w14:textId="77777777" w:rsidR="00D75258" w:rsidRPr="00CC07ED" w:rsidRDefault="009F0C13">
      <w:pPr>
        <w:pStyle w:val="Brdtekst"/>
        <w:spacing w:before="63" w:line="249" w:lineRule="auto"/>
        <w:ind w:right="102"/>
        <w:rPr>
          <w:lang w:val="da-DK"/>
        </w:rPr>
      </w:pPr>
      <w:r w:rsidRPr="00CC07ED">
        <w:rPr>
          <w:lang w:val="da-DK"/>
        </w:rPr>
        <w:t>Hvis en ændring i produktresuméet for et lægemiddel omfatter forhold vedrørende sikkerheden for anvendelsen af lægemidlet, vil det af Lægemiddelstyrelsens godkendelse fremgå om indlægsseddel skal ændres umiddelbart samt om der stilles krav om tilbagetrækning af lægemidlet.</w:t>
      </w:r>
    </w:p>
    <w:p w14:paraId="68903A0B" w14:textId="77777777" w:rsidR="00D75258" w:rsidRPr="00CC07ED" w:rsidRDefault="009F0C13">
      <w:pPr>
        <w:pStyle w:val="Brdtekst"/>
        <w:spacing w:before="63" w:line="249" w:lineRule="auto"/>
        <w:ind w:right="105"/>
        <w:rPr>
          <w:lang w:val="da-DK"/>
        </w:rPr>
      </w:pPr>
      <w:r w:rsidRPr="00CC07ED">
        <w:rPr>
          <w:lang w:val="da-DK"/>
        </w:rPr>
        <w:t xml:space="preserve">For type IA variationer kan MAH implementere ændringer i mærkning og/eller indlægsseddel inden variationen er godkendt af Lægemiddelstyrelsen, og der er fremsendt opdateret produktresumé, jf. varia- </w:t>
      </w:r>
      <w:proofErr w:type="spellStart"/>
      <w:r w:rsidRPr="00CC07ED">
        <w:rPr>
          <w:lang w:val="da-DK"/>
        </w:rPr>
        <w:t>tionsforordningens</w:t>
      </w:r>
      <w:proofErr w:type="spellEnd"/>
      <w:r w:rsidRPr="00CC07ED">
        <w:rPr>
          <w:spacing w:val="34"/>
          <w:lang w:val="da-DK"/>
        </w:rPr>
        <w:t xml:space="preserve"> </w:t>
      </w:r>
      <w:r w:rsidRPr="00CC07ED">
        <w:rPr>
          <w:lang w:val="da-DK"/>
        </w:rPr>
        <w:t>artikel</w:t>
      </w:r>
      <w:r w:rsidRPr="00CC07ED">
        <w:rPr>
          <w:spacing w:val="34"/>
          <w:lang w:val="da-DK"/>
        </w:rPr>
        <w:t xml:space="preserve"> </w:t>
      </w:r>
      <w:r w:rsidRPr="00CC07ED">
        <w:rPr>
          <w:lang w:val="da-DK"/>
        </w:rPr>
        <w:t>24,</w:t>
      </w:r>
      <w:r w:rsidRPr="00CC07ED">
        <w:rPr>
          <w:spacing w:val="34"/>
          <w:lang w:val="da-DK"/>
        </w:rPr>
        <w:t xml:space="preserve"> </w:t>
      </w:r>
      <w:r w:rsidRPr="00CC07ED">
        <w:rPr>
          <w:lang w:val="da-DK"/>
        </w:rPr>
        <w:t>stk</w:t>
      </w:r>
      <w:r w:rsidRPr="00C457FD">
        <w:rPr>
          <w:lang w:val="da-DK"/>
        </w:rPr>
        <w:t>.</w:t>
      </w:r>
      <w:r w:rsidRPr="00C457FD">
        <w:rPr>
          <w:spacing w:val="34"/>
          <w:lang w:val="da-DK"/>
        </w:rPr>
        <w:t xml:space="preserve"> </w:t>
      </w:r>
      <w:r w:rsidRPr="00C457FD">
        <w:rPr>
          <w:lang w:val="da-DK"/>
        </w:rPr>
        <w:t>1.</w:t>
      </w:r>
      <w:r w:rsidRPr="00C457FD">
        <w:rPr>
          <w:spacing w:val="34"/>
          <w:lang w:val="da-DK"/>
        </w:rPr>
        <w:t xml:space="preserve"> </w:t>
      </w:r>
      <w:r w:rsidRPr="00C457FD">
        <w:rPr>
          <w:lang w:val="da-DK"/>
        </w:rPr>
        <w:t>Tilsvarende</w:t>
      </w:r>
      <w:r w:rsidRPr="00C457FD">
        <w:rPr>
          <w:spacing w:val="34"/>
          <w:lang w:val="da-DK"/>
        </w:rPr>
        <w:t xml:space="preserve"> </w:t>
      </w:r>
      <w:r w:rsidRPr="00C457FD">
        <w:rPr>
          <w:lang w:val="da-DK"/>
        </w:rPr>
        <w:t>kan</w:t>
      </w:r>
      <w:r w:rsidRPr="00C457FD">
        <w:rPr>
          <w:spacing w:val="34"/>
          <w:lang w:val="da-DK"/>
        </w:rPr>
        <w:t xml:space="preserve"> </w:t>
      </w:r>
      <w:r w:rsidRPr="00C457FD">
        <w:rPr>
          <w:lang w:val="da-DK"/>
        </w:rPr>
        <w:t>MAH,</w:t>
      </w:r>
      <w:r w:rsidRPr="00C457FD">
        <w:rPr>
          <w:spacing w:val="34"/>
          <w:lang w:val="da-DK"/>
        </w:rPr>
        <w:t xml:space="preserve"> </w:t>
      </w:r>
      <w:r w:rsidRPr="00C457FD">
        <w:rPr>
          <w:lang w:val="da-DK"/>
        </w:rPr>
        <w:t>hvor</w:t>
      </w:r>
      <w:r w:rsidRPr="00C457FD">
        <w:rPr>
          <w:spacing w:val="34"/>
          <w:lang w:val="da-DK"/>
        </w:rPr>
        <w:t xml:space="preserve"> </w:t>
      </w:r>
      <w:r w:rsidRPr="00C457FD">
        <w:rPr>
          <w:lang w:val="da-DK"/>
        </w:rPr>
        <w:t>der</w:t>
      </w:r>
      <w:r w:rsidRPr="00C457FD">
        <w:rPr>
          <w:spacing w:val="34"/>
          <w:lang w:val="da-DK"/>
        </w:rPr>
        <w:t xml:space="preserve"> </w:t>
      </w:r>
      <w:r w:rsidRPr="00C457FD">
        <w:rPr>
          <w:lang w:val="da-DK"/>
        </w:rPr>
        <w:t>er</w:t>
      </w:r>
      <w:r w:rsidRPr="00C457FD">
        <w:rPr>
          <w:spacing w:val="34"/>
          <w:lang w:val="da-DK"/>
        </w:rPr>
        <w:t xml:space="preserve"> </w:t>
      </w:r>
      <w:r w:rsidRPr="00C457FD">
        <w:rPr>
          <w:lang w:val="da-DK"/>
        </w:rPr>
        <w:t>tale</w:t>
      </w:r>
      <w:r w:rsidRPr="00C457FD">
        <w:rPr>
          <w:spacing w:val="34"/>
          <w:lang w:val="da-DK"/>
        </w:rPr>
        <w:t xml:space="preserve"> </w:t>
      </w:r>
      <w:r w:rsidRPr="00C457FD">
        <w:rPr>
          <w:lang w:val="da-DK"/>
        </w:rPr>
        <w:t>om</w:t>
      </w:r>
      <w:r w:rsidRPr="00C457FD">
        <w:rPr>
          <w:spacing w:val="34"/>
          <w:lang w:val="da-DK"/>
        </w:rPr>
        <w:t xml:space="preserve"> </w:t>
      </w:r>
      <w:r w:rsidRPr="00C457FD">
        <w:rPr>
          <w:lang w:val="da-DK"/>
        </w:rPr>
        <w:t>en</w:t>
      </w:r>
      <w:r w:rsidRPr="00C457FD">
        <w:rPr>
          <w:spacing w:val="34"/>
          <w:lang w:val="da-DK"/>
        </w:rPr>
        <w:t xml:space="preserve"> </w:t>
      </w:r>
      <w:r w:rsidRPr="00C457FD">
        <w:rPr>
          <w:lang w:val="da-DK"/>
        </w:rPr>
        <w:t>type</w:t>
      </w:r>
      <w:r w:rsidRPr="00C457FD">
        <w:rPr>
          <w:spacing w:val="34"/>
          <w:lang w:val="da-DK"/>
        </w:rPr>
        <w:t xml:space="preserve"> </w:t>
      </w:r>
      <w:r w:rsidRPr="00C457FD">
        <w:rPr>
          <w:lang w:val="da-DK"/>
        </w:rPr>
        <w:t>IB</w:t>
      </w:r>
      <w:r w:rsidRPr="00C457FD">
        <w:rPr>
          <w:spacing w:val="34"/>
          <w:lang w:val="da-DK"/>
        </w:rPr>
        <w:t xml:space="preserve"> </w:t>
      </w:r>
      <w:r w:rsidRPr="00C457FD">
        <w:rPr>
          <w:lang w:val="da-DK"/>
        </w:rPr>
        <w:t>variation og hvor Danmark er berørt medlemsstat i en MRP eller en DCP, implementere ændringer i mærkning og/eller indlægsseddel i overensstemmelse med referencemedlemsstatens meddelelse om godkendelse, inden</w:t>
      </w:r>
      <w:r w:rsidRPr="00C457FD">
        <w:rPr>
          <w:spacing w:val="-3"/>
          <w:lang w:val="da-DK"/>
        </w:rPr>
        <w:t xml:space="preserve"> </w:t>
      </w:r>
      <w:r w:rsidRPr="00C457FD">
        <w:rPr>
          <w:lang w:val="da-DK"/>
        </w:rPr>
        <w:t>Lægemiddelstyrelsen</w:t>
      </w:r>
      <w:r w:rsidRPr="00C457FD">
        <w:rPr>
          <w:spacing w:val="-3"/>
          <w:lang w:val="da-DK"/>
        </w:rPr>
        <w:t xml:space="preserve"> </w:t>
      </w:r>
      <w:r w:rsidRPr="00C457FD">
        <w:rPr>
          <w:lang w:val="da-DK"/>
        </w:rPr>
        <w:t>har</w:t>
      </w:r>
      <w:r w:rsidRPr="00C457FD">
        <w:rPr>
          <w:spacing w:val="-3"/>
          <w:lang w:val="da-DK"/>
        </w:rPr>
        <w:t xml:space="preserve"> </w:t>
      </w:r>
      <w:r w:rsidRPr="00450130">
        <w:rPr>
          <w:lang w:val="da-DK"/>
        </w:rPr>
        <w:t>fremsendt</w:t>
      </w:r>
      <w:r w:rsidRPr="00450130">
        <w:rPr>
          <w:spacing w:val="-3"/>
          <w:lang w:val="da-DK"/>
        </w:rPr>
        <w:t xml:space="preserve"> </w:t>
      </w:r>
      <w:r w:rsidRPr="00450130">
        <w:rPr>
          <w:lang w:val="da-DK"/>
        </w:rPr>
        <w:t>opdateret</w:t>
      </w:r>
      <w:r w:rsidRPr="00450130">
        <w:rPr>
          <w:spacing w:val="-3"/>
          <w:lang w:val="da-DK"/>
        </w:rPr>
        <w:t xml:space="preserve"> </w:t>
      </w:r>
      <w:r w:rsidRPr="00450130">
        <w:rPr>
          <w:lang w:val="da-DK"/>
        </w:rPr>
        <w:t>produktresumé,</w:t>
      </w:r>
      <w:r w:rsidRPr="00450130">
        <w:rPr>
          <w:spacing w:val="-3"/>
          <w:lang w:val="da-DK"/>
        </w:rPr>
        <w:t xml:space="preserve"> </w:t>
      </w:r>
      <w:r w:rsidRPr="00450130">
        <w:rPr>
          <w:lang w:val="da-DK"/>
        </w:rPr>
        <w:t>jf.</w:t>
      </w:r>
      <w:r w:rsidRPr="00450130">
        <w:rPr>
          <w:spacing w:val="-3"/>
          <w:lang w:val="da-DK"/>
        </w:rPr>
        <w:t xml:space="preserve"> </w:t>
      </w:r>
      <w:r w:rsidRPr="00450130">
        <w:rPr>
          <w:lang w:val="da-DK"/>
        </w:rPr>
        <w:t>variationsforordningens</w:t>
      </w:r>
      <w:r w:rsidRPr="00450130">
        <w:rPr>
          <w:spacing w:val="-3"/>
          <w:lang w:val="da-DK"/>
        </w:rPr>
        <w:t xml:space="preserve"> </w:t>
      </w:r>
      <w:r w:rsidRPr="00450130">
        <w:rPr>
          <w:lang w:val="da-DK"/>
        </w:rPr>
        <w:t>artikel</w:t>
      </w:r>
      <w:r w:rsidRPr="00C457FD">
        <w:rPr>
          <w:spacing w:val="-3"/>
          <w:lang w:val="da-DK"/>
        </w:rPr>
        <w:t xml:space="preserve"> </w:t>
      </w:r>
      <w:r w:rsidRPr="00C457FD">
        <w:rPr>
          <w:lang w:val="da-DK"/>
        </w:rPr>
        <w:t>24, stk. 2.</w:t>
      </w:r>
    </w:p>
    <w:p w14:paraId="000FAA57" w14:textId="77777777" w:rsidR="00D75258" w:rsidRPr="00CC07ED" w:rsidRDefault="00D75258">
      <w:pPr>
        <w:pStyle w:val="Brdtekst"/>
        <w:spacing w:before="6"/>
        <w:ind w:left="0" w:firstLine="0"/>
        <w:jc w:val="left"/>
        <w:rPr>
          <w:sz w:val="21"/>
          <w:lang w:val="da-DK"/>
        </w:rPr>
      </w:pPr>
    </w:p>
    <w:p w14:paraId="7406861F" w14:textId="77777777" w:rsidR="00D75258" w:rsidRPr="00CC07ED" w:rsidRDefault="009F0C13">
      <w:pPr>
        <w:pStyle w:val="Overskrift1"/>
        <w:numPr>
          <w:ilvl w:val="1"/>
          <w:numId w:val="5"/>
        </w:numPr>
        <w:tabs>
          <w:tab w:val="left" w:pos="511"/>
        </w:tabs>
        <w:spacing w:before="0" w:line="249" w:lineRule="auto"/>
        <w:ind w:left="150" w:right="660" w:firstLine="0"/>
        <w:rPr>
          <w:lang w:val="da-DK"/>
        </w:rPr>
      </w:pPr>
      <w:r w:rsidRPr="00CC07ED">
        <w:rPr>
          <w:lang w:val="da-DK"/>
        </w:rPr>
        <w:t>Anmeldelse</w:t>
      </w:r>
      <w:r w:rsidRPr="00CC07ED">
        <w:rPr>
          <w:spacing w:val="-6"/>
          <w:lang w:val="da-DK"/>
        </w:rPr>
        <w:t xml:space="preserve"> </w:t>
      </w:r>
      <w:r w:rsidRPr="00CC07ED">
        <w:rPr>
          <w:lang w:val="da-DK"/>
        </w:rPr>
        <w:t>til</w:t>
      </w:r>
      <w:r w:rsidRPr="00CC07ED">
        <w:rPr>
          <w:spacing w:val="-6"/>
          <w:lang w:val="da-DK"/>
        </w:rPr>
        <w:t xml:space="preserve"> </w:t>
      </w:r>
      <w:r w:rsidRPr="00CC07ED">
        <w:rPr>
          <w:lang w:val="da-DK"/>
        </w:rPr>
        <w:t>Medicinpriser</w:t>
      </w:r>
      <w:r w:rsidRPr="00CC07ED">
        <w:rPr>
          <w:spacing w:val="-6"/>
          <w:lang w:val="da-DK"/>
        </w:rPr>
        <w:t xml:space="preserve"> </w:t>
      </w:r>
      <w:r w:rsidRPr="00CC07ED">
        <w:rPr>
          <w:lang w:val="da-DK"/>
        </w:rPr>
        <w:t>af</w:t>
      </w:r>
      <w:r w:rsidRPr="00CC07ED">
        <w:rPr>
          <w:spacing w:val="-6"/>
          <w:lang w:val="da-DK"/>
        </w:rPr>
        <w:t xml:space="preserve"> </w:t>
      </w:r>
      <w:r w:rsidRPr="00CC07ED">
        <w:rPr>
          <w:lang w:val="da-DK"/>
        </w:rPr>
        <w:t>variationer,</w:t>
      </w:r>
      <w:r w:rsidRPr="00CC07ED">
        <w:rPr>
          <w:spacing w:val="-6"/>
          <w:lang w:val="da-DK"/>
        </w:rPr>
        <w:t xml:space="preserve"> </w:t>
      </w:r>
      <w:r w:rsidRPr="00CC07ED">
        <w:rPr>
          <w:lang w:val="da-DK"/>
        </w:rPr>
        <w:t>der</w:t>
      </w:r>
      <w:r w:rsidRPr="00CC07ED">
        <w:rPr>
          <w:spacing w:val="-6"/>
          <w:lang w:val="da-DK"/>
        </w:rPr>
        <w:t xml:space="preserve"> </w:t>
      </w:r>
      <w:r w:rsidRPr="00CC07ED">
        <w:rPr>
          <w:lang w:val="da-DK"/>
        </w:rPr>
        <w:t>har</w:t>
      </w:r>
      <w:r w:rsidRPr="00CC07ED">
        <w:rPr>
          <w:spacing w:val="-6"/>
          <w:lang w:val="da-DK"/>
        </w:rPr>
        <w:t xml:space="preserve"> </w:t>
      </w:r>
      <w:r w:rsidRPr="00CC07ED">
        <w:rPr>
          <w:lang w:val="da-DK"/>
        </w:rPr>
        <w:t>indvirkning</w:t>
      </w:r>
      <w:r w:rsidRPr="00CC07ED">
        <w:rPr>
          <w:spacing w:val="-6"/>
          <w:lang w:val="da-DK"/>
        </w:rPr>
        <w:t xml:space="preserve"> </w:t>
      </w:r>
      <w:r w:rsidRPr="00CC07ED">
        <w:rPr>
          <w:lang w:val="da-DK"/>
        </w:rPr>
        <w:t>på</w:t>
      </w:r>
      <w:r w:rsidRPr="00CC07ED">
        <w:rPr>
          <w:spacing w:val="-6"/>
          <w:lang w:val="da-DK"/>
        </w:rPr>
        <w:t xml:space="preserve"> </w:t>
      </w:r>
      <w:r w:rsidRPr="00CC07ED">
        <w:rPr>
          <w:lang w:val="da-DK"/>
        </w:rPr>
        <w:t>lægemidlets</w:t>
      </w:r>
      <w:r w:rsidRPr="00CC07ED">
        <w:rPr>
          <w:spacing w:val="-6"/>
          <w:lang w:val="da-DK"/>
        </w:rPr>
        <w:t xml:space="preserve"> </w:t>
      </w:r>
      <w:r w:rsidRPr="00CC07ED">
        <w:rPr>
          <w:lang w:val="da-DK"/>
        </w:rPr>
        <w:t>mærkning og/eller indlægsseddel</w:t>
      </w:r>
    </w:p>
    <w:p w14:paraId="39544E25" w14:textId="77777777" w:rsidR="00D75258" w:rsidRPr="00CC07ED" w:rsidRDefault="009F0C13">
      <w:pPr>
        <w:pStyle w:val="Brdtekst"/>
        <w:spacing w:line="249" w:lineRule="auto"/>
        <w:ind w:right="104"/>
        <w:rPr>
          <w:lang w:val="da-DK"/>
        </w:rPr>
      </w:pPr>
      <w:r w:rsidRPr="00CC07ED">
        <w:rPr>
          <w:lang w:val="da-DK"/>
        </w:rPr>
        <w:t>For lægemidler, der er markedsført eller tidligere har været markedsført, skal visse variationer efter deres</w:t>
      </w:r>
      <w:r w:rsidRPr="00CC07ED">
        <w:rPr>
          <w:spacing w:val="61"/>
          <w:lang w:val="da-DK"/>
        </w:rPr>
        <w:t xml:space="preserve"> </w:t>
      </w:r>
      <w:r w:rsidRPr="00CC07ED">
        <w:rPr>
          <w:lang w:val="da-DK"/>
        </w:rPr>
        <w:t>godkendelse</w:t>
      </w:r>
      <w:r w:rsidRPr="00CC07ED">
        <w:rPr>
          <w:spacing w:val="61"/>
          <w:lang w:val="da-DK"/>
        </w:rPr>
        <w:t xml:space="preserve"> </w:t>
      </w:r>
      <w:r w:rsidRPr="00CC07ED">
        <w:rPr>
          <w:lang w:val="da-DK"/>
        </w:rPr>
        <w:t>også</w:t>
      </w:r>
      <w:r w:rsidRPr="00CC07ED">
        <w:rPr>
          <w:spacing w:val="61"/>
          <w:lang w:val="da-DK"/>
        </w:rPr>
        <w:t xml:space="preserve"> </w:t>
      </w:r>
      <w:r w:rsidRPr="00CC07ED">
        <w:rPr>
          <w:lang w:val="da-DK"/>
        </w:rPr>
        <w:t>anmeldes</w:t>
      </w:r>
      <w:r w:rsidRPr="00CC07ED">
        <w:rPr>
          <w:spacing w:val="62"/>
          <w:lang w:val="da-DK"/>
        </w:rPr>
        <w:t xml:space="preserve"> </w:t>
      </w:r>
      <w:r w:rsidRPr="00CC07ED">
        <w:rPr>
          <w:lang w:val="da-DK"/>
        </w:rPr>
        <w:t>til</w:t>
      </w:r>
      <w:r w:rsidRPr="00CC07ED">
        <w:rPr>
          <w:spacing w:val="62"/>
          <w:lang w:val="da-DK"/>
        </w:rPr>
        <w:t xml:space="preserve"> </w:t>
      </w:r>
      <w:r w:rsidRPr="00CC07ED">
        <w:rPr>
          <w:lang w:val="da-DK"/>
        </w:rPr>
        <w:t>Lægemiddelstyrelsen</w:t>
      </w:r>
      <w:r w:rsidRPr="00CC07ED">
        <w:rPr>
          <w:spacing w:val="62"/>
          <w:lang w:val="da-DK"/>
        </w:rPr>
        <w:t xml:space="preserve"> </w:t>
      </w:r>
      <w:r w:rsidRPr="00CC07ED">
        <w:rPr>
          <w:lang w:val="da-DK"/>
        </w:rPr>
        <w:t>med</w:t>
      </w:r>
      <w:r w:rsidRPr="00CC07ED">
        <w:rPr>
          <w:spacing w:val="62"/>
          <w:lang w:val="da-DK"/>
        </w:rPr>
        <w:t xml:space="preserve"> </w:t>
      </w:r>
      <w:r w:rsidRPr="00CC07ED">
        <w:rPr>
          <w:lang w:val="da-DK"/>
        </w:rPr>
        <w:t>henblik</w:t>
      </w:r>
      <w:r w:rsidRPr="00CC07ED">
        <w:rPr>
          <w:spacing w:val="61"/>
          <w:lang w:val="da-DK"/>
        </w:rPr>
        <w:t xml:space="preserve"> </w:t>
      </w:r>
      <w:r w:rsidRPr="00CC07ED">
        <w:rPr>
          <w:lang w:val="da-DK"/>
        </w:rPr>
        <w:t>på</w:t>
      </w:r>
      <w:r w:rsidRPr="00CC07ED">
        <w:rPr>
          <w:spacing w:val="61"/>
          <w:lang w:val="da-DK"/>
        </w:rPr>
        <w:t xml:space="preserve"> </w:t>
      </w:r>
      <w:r w:rsidRPr="00CC07ED">
        <w:rPr>
          <w:lang w:val="da-DK"/>
        </w:rPr>
        <w:t>ændring</w:t>
      </w:r>
      <w:r w:rsidRPr="00CC07ED">
        <w:rPr>
          <w:spacing w:val="61"/>
          <w:lang w:val="da-DK"/>
        </w:rPr>
        <w:t xml:space="preserve"> </w:t>
      </w:r>
      <w:r w:rsidRPr="00CC07ED">
        <w:rPr>
          <w:lang w:val="da-DK"/>
        </w:rPr>
        <w:t>i</w:t>
      </w:r>
      <w:r w:rsidRPr="00CC07ED">
        <w:rPr>
          <w:spacing w:val="62"/>
          <w:lang w:val="da-DK"/>
        </w:rPr>
        <w:t xml:space="preserve"> </w:t>
      </w:r>
      <w:r w:rsidRPr="00CC07ED">
        <w:rPr>
          <w:spacing w:val="-2"/>
          <w:lang w:val="da-DK"/>
        </w:rPr>
        <w:t>Medicinpriser</w:t>
      </w:r>
    </w:p>
    <w:p w14:paraId="7246C4DE" w14:textId="77777777" w:rsidR="00D75258" w:rsidRPr="00CC07ED" w:rsidRDefault="00D75258">
      <w:pPr>
        <w:spacing w:line="249" w:lineRule="auto"/>
        <w:rPr>
          <w:lang w:val="da-DK"/>
        </w:rPr>
        <w:sectPr w:rsidR="00D75258" w:rsidRPr="00CC07ED">
          <w:pgSz w:w="11910" w:h="16840"/>
          <w:pgMar w:top="1320" w:right="740" w:bottom="840" w:left="700" w:header="0" w:footer="652" w:gutter="0"/>
          <w:cols w:space="708"/>
        </w:sectPr>
      </w:pPr>
    </w:p>
    <w:p w14:paraId="1FFB7A47" w14:textId="77777777" w:rsidR="00D75258" w:rsidRPr="00CC07ED" w:rsidRDefault="009F0C13">
      <w:pPr>
        <w:pStyle w:val="Brdtekst"/>
        <w:spacing w:before="67" w:line="249" w:lineRule="auto"/>
        <w:ind w:right="110" w:hanging="1"/>
        <w:rPr>
          <w:lang w:val="da-DK"/>
        </w:rPr>
      </w:pPr>
      <w:r w:rsidRPr="00CC07ED">
        <w:rPr>
          <w:lang w:val="da-DK"/>
        </w:rPr>
        <w:lastRenderedPageBreak/>
        <w:t>via DKMAnet – Priser og Pakninger. Anmeldelseskravet stilles som vilkår ved Lægemiddelstyrelsens godkendelse af variationerne.</w:t>
      </w:r>
    </w:p>
    <w:p w14:paraId="0D8EB290" w14:textId="77777777" w:rsidR="00D75258" w:rsidRPr="00CC07ED" w:rsidRDefault="009F0C13">
      <w:pPr>
        <w:pStyle w:val="Brdtekst"/>
        <w:spacing w:line="249" w:lineRule="auto"/>
        <w:ind w:right="104"/>
        <w:rPr>
          <w:lang w:val="da-DK"/>
        </w:rPr>
      </w:pPr>
      <w:r w:rsidRPr="00CC07ED">
        <w:rPr>
          <w:lang w:val="da-DK"/>
        </w:rPr>
        <w:t>Radioaktive lægemidler, naturlægemidler, traditionelle plantelægemidler, homøopatiske lægemidler samt stærke vitamin- og mineralpræparater er undtaget dette anmeldelseskrav, idet disse typer lægemidler ikke er optaget i Medicinpriser.</w:t>
      </w:r>
    </w:p>
    <w:p w14:paraId="3664FDB4" w14:textId="77777777" w:rsidR="00D75258" w:rsidRPr="00CC07ED" w:rsidRDefault="00D75258">
      <w:pPr>
        <w:pStyle w:val="Brdtekst"/>
        <w:spacing w:before="7"/>
        <w:ind w:left="0" w:firstLine="0"/>
        <w:jc w:val="left"/>
        <w:rPr>
          <w:sz w:val="31"/>
          <w:lang w:val="da-DK"/>
        </w:rPr>
      </w:pPr>
    </w:p>
    <w:p w14:paraId="5B65AF7E" w14:textId="77777777" w:rsidR="00D75258" w:rsidRPr="00CC07ED" w:rsidRDefault="009F0C13">
      <w:pPr>
        <w:pStyle w:val="Brdtekst"/>
        <w:spacing w:before="0"/>
        <w:ind w:firstLine="0"/>
        <w:jc w:val="left"/>
        <w:rPr>
          <w:lang w:val="da-DK"/>
        </w:rPr>
      </w:pPr>
      <w:r w:rsidRPr="00CC07ED">
        <w:rPr>
          <w:lang w:val="da-DK"/>
        </w:rPr>
        <w:t>Følgende</w:t>
      </w:r>
      <w:r w:rsidRPr="00CC07ED">
        <w:rPr>
          <w:spacing w:val="-3"/>
          <w:lang w:val="da-DK"/>
        </w:rPr>
        <w:t xml:space="preserve"> </w:t>
      </w:r>
      <w:r w:rsidRPr="00CC07ED">
        <w:rPr>
          <w:lang w:val="da-DK"/>
        </w:rPr>
        <w:t>variationer</w:t>
      </w:r>
      <w:r w:rsidRPr="00CC07ED">
        <w:rPr>
          <w:spacing w:val="-2"/>
          <w:lang w:val="da-DK"/>
        </w:rPr>
        <w:t xml:space="preserve"> </w:t>
      </w:r>
      <w:r w:rsidRPr="00CC07ED">
        <w:rPr>
          <w:lang w:val="da-DK"/>
        </w:rPr>
        <w:t>skal</w:t>
      </w:r>
      <w:r w:rsidRPr="00CC07ED">
        <w:rPr>
          <w:spacing w:val="-3"/>
          <w:lang w:val="da-DK"/>
        </w:rPr>
        <w:t xml:space="preserve"> </w:t>
      </w:r>
      <w:r w:rsidRPr="00CC07ED">
        <w:rPr>
          <w:lang w:val="da-DK"/>
        </w:rPr>
        <w:t>anmeldes</w:t>
      </w:r>
      <w:r w:rsidRPr="00CC07ED">
        <w:rPr>
          <w:spacing w:val="-2"/>
          <w:lang w:val="da-DK"/>
        </w:rPr>
        <w:t xml:space="preserve"> </w:t>
      </w:r>
      <w:r w:rsidRPr="00CC07ED">
        <w:rPr>
          <w:lang w:val="da-DK"/>
        </w:rPr>
        <w:t>til</w:t>
      </w:r>
      <w:r w:rsidRPr="00CC07ED">
        <w:rPr>
          <w:spacing w:val="-2"/>
          <w:lang w:val="da-DK"/>
        </w:rPr>
        <w:t xml:space="preserve"> Medicinpriser:</w:t>
      </w:r>
    </w:p>
    <w:p w14:paraId="670A4B17" w14:textId="77777777" w:rsidR="00D75258" w:rsidRPr="00CC07ED" w:rsidRDefault="009F0C13">
      <w:pPr>
        <w:pStyle w:val="Listeafsnit"/>
        <w:numPr>
          <w:ilvl w:val="0"/>
          <w:numId w:val="2"/>
        </w:numPr>
        <w:tabs>
          <w:tab w:val="left" w:pos="451"/>
        </w:tabs>
        <w:ind w:hanging="301"/>
        <w:jc w:val="left"/>
        <w:rPr>
          <w:sz w:val="24"/>
          <w:lang w:val="da-DK"/>
        </w:rPr>
      </w:pPr>
      <w:r w:rsidRPr="00CC07ED">
        <w:rPr>
          <w:sz w:val="24"/>
          <w:lang w:val="da-DK"/>
        </w:rPr>
        <w:t>Ændring</w:t>
      </w:r>
      <w:r w:rsidRPr="00CC07ED">
        <w:rPr>
          <w:spacing w:val="-2"/>
          <w:sz w:val="24"/>
          <w:lang w:val="da-DK"/>
        </w:rPr>
        <w:t xml:space="preserve"> </w:t>
      </w:r>
      <w:r w:rsidRPr="00CC07ED">
        <w:rPr>
          <w:sz w:val="24"/>
          <w:lang w:val="da-DK"/>
        </w:rPr>
        <w:t>af</w:t>
      </w:r>
      <w:r w:rsidRPr="00CC07ED">
        <w:rPr>
          <w:spacing w:val="-1"/>
          <w:sz w:val="24"/>
          <w:lang w:val="da-DK"/>
        </w:rPr>
        <w:t xml:space="preserve"> </w:t>
      </w:r>
      <w:r w:rsidRPr="00CC07ED">
        <w:rPr>
          <w:sz w:val="24"/>
          <w:lang w:val="da-DK"/>
        </w:rPr>
        <w:t>navn</w:t>
      </w:r>
      <w:r w:rsidRPr="00CC07ED">
        <w:rPr>
          <w:spacing w:val="-1"/>
          <w:sz w:val="24"/>
          <w:lang w:val="da-DK"/>
        </w:rPr>
        <w:t xml:space="preserve"> </w:t>
      </w:r>
      <w:r w:rsidRPr="00CC07ED">
        <w:rPr>
          <w:sz w:val="24"/>
          <w:lang w:val="da-DK"/>
        </w:rPr>
        <w:t>eller</w:t>
      </w:r>
      <w:r w:rsidRPr="00CC07ED">
        <w:rPr>
          <w:spacing w:val="-1"/>
          <w:sz w:val="24"/>
          <w:lang w:val="da-DK"/>
        </w:rPr>
        <w:t xml:space="preserve"> </w:t>
      </w:r>
      <w:r w:rsidRPr="00CC07ED">
        <w:rPr>
          <w:sz w:val="24"/>
          <w:lang w:val="da-DK"/>
        </w:rPr>
        <w:t>adresse</w:t>
      </w:r>
      <w:r w:rsidRPr="00CC07ED">
        <w:rPr>
          <w:spacing w:val="-1"/>
          <w:sz w:val="24"/>
          <w:lang w:val="da-DK"/>
        </w:rPr>
        <w:t xml:space="preserve"> </w:t>
      </w:r>
      <w:r w:rsidRPr="00CC07ED">
        <w:rPr>
          <w:sz w:val="24"/>
          <w:lang w:val="da-DK"/>
        </w:rPr>
        <w:t>på</w:t>
      </w:r>
      <w:r w:rsidRPr="00CC07ED">
        <w:rPr>
          <w:spacing w:val="-1"/>
          <w:sz w:val="24"/>
          <w:lang w:val="da-DK"/>
        </w:rPr>
        <w:t xml:space="preserve"> </w:t>
      </w:r>
      <w:r w:rsidRPr="00CC07ED">
        <w:rPr>
          <w:sz w:val="24"/>
          <w:lang w:val="da-DK"/>
        </w:rPr>
        <w:t>MAH</w:t>
      </w:r>
      <w:r w:rsidRPr="00CC07ED">
        <w:rPr>
          <w:spacing w:val="-2"/>
          <w:sz w:val="24"/>
          <w:lang w:val="da-DK"/>
        </w:rPr>
        <w:t xml:space="preserve"> </w:t>
      </w:r>
      <w:r w:rsidRPr="00CC07ED">
        <w:rPr>
          <w:sz w:val="24"/>
          <w:lang w:val="da-DK"/>
        </w:rPr>
        <w:t>eller</w:t>
      </w:r>
      <w:r w:rsidRPr="00CC07ED">
        <w:rPr>
          <w:spacing w:val="-1"/>
          <w:sz w:val="24"/>
          <w:lang w:val="da-DK"/>
        </w:rPr>
        <w:t xml:space="preserve"> </w:t>
      </w:r>
      <w:r w:rsidRPr="00CC07ED">
        <w:rPr>
          <w:spacing w:val="-2"/>
          <w:sz w:val="24"/>
          <w:lang w:val="da-DK"/>
        </w:rPr>
        <w:t>repræsentanten</w:t>
      </w:r>
    </w:p>
    <w:p w14:paraId="10EF94CA" w14:textId="77777777" w:rsidR="00D75258" w:rsidRPr="00CC07ED" w:rsidRDefault="009F0C13">
      <w:pPr>
        <w:pStyle w:val="Listeafsnit"/>
        <w:numPr>
          <w:ilvl w:val="0"/>
          <w:numId w:val="2"/>
        </w:numPr>
        <w:tabs>
          <w:tab w:val="left" w:pos="451"/>
        </w:tabs>
        <w:ind w:hanging="301"/>
        <w:jc w:val="left"/>
        <w:rPr>
          <w:sz w:val="24"/>
          <w:lang w:val="da-DK"/>
        </w:rPr>
      </w:pPr>
      <w:r w:rsidRPr="00CC07ED">
        <w:rPr>
          <w:sz w:val="24"/>
          <w:lang w:val="da-DK"/>
        </w:rPr>
        <w:t>Ny</w:t>
      </w:r>
      <w:r w:rsidRPr="00CC07ED">
        <w:rPr>
          <w:spacing w:val="-3"/>
          <w:sz w:val="24"/>
          <w:lang w:val="da-DK"/>
        </w:rPr>
        <w:t xml:space="preserve"> </w:t>
      </w:r>
      <w:r w:rsidRPr="00CC07ED">
        <w:rPr>
          <w:sz w:val="24"/>
          <w:lang w:val="da-DK"/>
        </w:rPr>
        <w:t>repræsentant</w:t>
      </w:r>
      <w:r w:rsidRPr="00CC07ED">
        <w:rPr>
          <w:spacing w:val="-2"/>
          <w:sz w:val="24"/>
          <w:lang w:val="da-DK"/>
        </w:rPr>
        <w:t xml:space="preserve"> </w:t>
      </w:r>
      <w:r w:rsidRPr="00CC07ED">
        <w:rPr>
          <w:sz w:val="24"/>
          <w:lang w:val="da-DK"/>
        </w:rPr>
        <w:t>eller</w:t>
      </w:r>
      <w:r w:rsidRPr="00CC07ED">
        <w:rPr>
          <w:spacing w:val="-1"/>
          <w:sz w:val="24"/>
          <w:lang w:val="da-DK"/>
        </w:rPr>
        <w:t xml:space="preserve"> </w:t>
      </w:r>
      <w:r w:rsidRPr="00CC07ED">
        <w:rPr>
          <w:sz w:val="24"/>
          <w:lang w:val="da-DK"/>
        </w:rPr>
        <w:t>sletning</w:t>
      </w:r>
      <w:r w:rsidRPr="00CC07ED">
        <w:rPr>
          <w:spacing w:val="-3"/>
          <w:sz w:val="24"/>
          <w:lang w:val="da-DK"/>
        </w:rPr>
        <w:t xml:space="preserve"> </w:t>
      </w:r>
      <w:r w:rsidRPr="00CC07ED">
        <w:rPr>
          <w:sz w:val="24"/>
          <w:lang w:val="da-DK"/>
        </w:rPr>
        <w:t>af</w:t>
      </w:r>
      <w:r w:rsidRPr="00CC07ED">
        <w:rPr>
          <w:spacing w:val="-1"/>
          <w:sz w:val="24"/>
          <w:lang w:val="da-DK"/>
        </w:rPr>
        <w:t xml:space="preserve"> </w:t>
      </w:r>
      <w:r w:rsidRPr="00CC07ED">
        <w:rPr>
          <w:spacing w:val="-2"/>
          <w:sz w:val="24"/>
          <w:lang w:val="da-DK"/>
        </w:rPr>
        <w:t>repræsentant</w:t>
      </w:r>
    </w:p>
    <w:p w14:paraId="522BBE48" w14:textId="77777777" w:rsidR="00D75258" w:rsidRDefault="009F0C13">
      <w:pPr>
        <w:pStyle w:val="Listeafsnit"/>
        <w:numPr>
          <w:ilvl w:val="0"/>
          <w:numId w:val="2"/>
        </w:numPr>
        <w:tabs>
          <w:tab w:val="left" w:pos="451"/>
        </w:tabs>
        <w:ind w:hanging="301"/>
        <w:jc w:val="left"/>
        <w:rPr>
          <w:sz w:val="24"/>
        </w:rPr>
      </w:pPr>
      <w:r>
        <w:rPr>
          <w:sz w:val="24"/>
        </w:rPr>
        <w:t>Ny</w:t>
      </w:r>
      <w:r>
        <w:rPr>
          <w:spacing w:val="-2"/>
          <w:sz w:val="24"/>
        </w:rPr>
        <w:t xml:space="preserve"> </w:t>
      </w:r>
      <w:r>
        <w:rPr>
          <w:spacing w:val="-5"/>
          <w:sz w:val="24"/>
        </w:rPr>
        <w:t>MAH</w:t>
      </w:r>
    </w:p>
    <w:p w14:paraId="732FB322" w14:textId="77777777" w:rsidR="00D75258" w:rsidRDefault="009F0C13">
      <w:pPr>
        <w:pStyle w:val="Listeafsnit"/>
        <w:numPr>
          <w:ilvl w:val="0"/>
          <w:numId w:val="2"/>
        </w:numPr>
        <w:tabs>
          <w:tab w:val="left" w:pos="451"/>
        </w:tabs>
        <w:ind w:hanging="301"/>
        <w:rPr>
          <w:sz w:val="24"/>
        </w:rPr>
      </w:pPr>
      <w:proofErr w:type="spellStart"/>
      <w:r>
        <w:rPr>
          <w:sz w:val="24"/>
        </w:rPr>
        <w:t>Nyt</w:t>
      </w:r>
      <w:proofErr w:type="spellEnd"/>
      <w:r>
        <w:rPr>
          <w:spacing w:val="-5"/>
          <w:sz w:val="24"/>
        </w:rPr>
        <w:t xml:space="preserve"> </w:t>
      </w:r>
      <w:proofErr w:type="spellStart"/>
      <w:r>
        <w:rPr>
          <w:spacing w:val="-2"/>
          <w:sz w:val="24"/>
        </w:rPr>
        <w:t>lægemiddelnavn</w:t>
      </w:r>
      <w:proofErr w:type="spellEnd"/>
      <w:r>
        <w:rPr>
          <w:spacing w:val="-2"/>
          <w:sz w:val="24"/>
        </w:rPr>
        <w:t>.</w:t>
      </w:r>
    </w:p>
    <w:p w14:paraId="07F81D89" w14:textId="77777777" w:rsidR="00D75258" w:rsidRPr="00837F50" w:rsidRDefault="009F0C13">
      <w:pPr>
        <w:pStyle w:val="Brdtekst"/>
        <w:spacing w:before="72" w:line="249" w:lineRule="auto"/>
        <w:ind w:right="106"/>
        <w:rPr>
          <w:lang w:val="da-DK"/>
        </w:rPr>
      </w:pPr>
      <w:r w:rsidRPr="00837F50">
        <w:rPr>
          <w:lang w:val="da-DK"/>
        </w:rPr>
        <w:t xml:space="preserve">Hvis en variation skal anmeldes til Medicinpriser skal anmeldelsen ske inden udløbet af </w:t>
      </w:r>
      <w:proofErr w:type="spellStart"/>
      <w:r w:rsidRPr="00837F50">
        <w:rPr>
          <w:lang w:val="da-DK"/>
        </w:rPr>
        <w:t>implemente</w:t>
      </w:r>
      <w:proofErr w:type="spellEnd"/>
      <w:r w:rsidRPr="00837F50">
        <w:rPr>
          <w:lang w:val="da-DK"/>
        </w:rPr>
        <w:t xml:space="preserve">- </w:t>
      </w:r>
      <w:proofErr w:type="spellStart"/>
      <w:r w:rsidRPr="00837F50">
        <w:rPr>
          <w:lang w:val="da-DK"/>
        </w:rPr>
        <w:t>ringsfristen</w:t>
      </w:r>
      <w:proofErr w:type="spellEnd"/>
      <w:r w:rsidRPr="00837F50">
        <w:rPr>
          <w:spacing w:val="54"/>
          <w:lang w:val="da-DK"/>
        </w:rPr>
        <w:t xml:space="preserve"> </w:t>
      </w:r>
      <w:r w:rsidRPr="00837F50">
        <w:rPr>
          <w:lang w:val="da-DK"/>
        </w:rPr>
        <w:t>for</w:t>
      </w:r>
      <w:r w:rsidRPr="00837F50">
        <w:rPr>
          <w:spacing w:val="54"/>
          <w:lang w:val="da-DK"/>
        </w:rPr>
        <w:t xml:space="preserve"> </w:t>
      </w:r>
      <w:r w:rsidRPr="00837F50">
        <w:rPr>
          <w:lang w:val="da-DK"/>
        </w:rPr>
        <w:t>ændring</w:t>
      </w:r>
      <w:r w:rsidRPr="00837F50">
        <w:rPr>
          <w:spacing w:val="54"/>
          <w:lang w:val="da-DK"/>
        </w:rPr>
        <w:t xml:space="preserve"> </w:t>
      </w:r>
      <w:r w:rsidRPr="00837F50">
        <w:rPr>
          <w:lang w:val="da-DK"/>
        </w:rPr>
        <w:t>af</w:t>
      </w:r>
      <w:r w:rsidRPr="00837F50">
        <w:rPr>
          <w:spacing w:val="55"/>
          <w:lang w:val="da-DK"/>
        </w:rPr>
        <w:t xml:space="preserve"> </w:t>
      </w:r>
      <w:r w:rsidRPr="00837F50">
        <w:rPr>
          <w:lang w:val="da-DK"/>
        </w:rPr>
        <w:t>mærkning</w:t>
      </w:r>
      <w:r w:rsidRPr="00837F50">
        <w:rPr>
          <w:spacing w:val="55"/>
          <w:lang w:val="da-DK"/>
        </w:rPr>
        <w:t xml:space="preserve"> </w:t>
      </w:r>
      <w:r w:rsidRPr="00837F50">
        <w:rPr>
          <w:lang w:val="da-DK"/>
        </w:rPr>
        <w:t>og/eller</w:t>
      </w:r>
      <w:r w:rsidRPr="00837F50">
        <w:rPr>
          <w:spacing w:val="54"/>
          <w:lang w:val="da-DK"/>
        </w:rPr>
        <w:t xml:space="preserve"> </w:t>
      </w:r>
      <w:r w:rsidRPr="00837F50">
        <w:rPr>
          <w:lang w:val="da-DK"/>
        </w:rPr>
        <w:t>indlægsseddel</w:t>
      </w:r>
      <w:r w:rsidRPr="00837F50">
        <w:rPr>
          <w:spacing w:val="55"/>
          <w:lang w:val="da-DK"/>
        </w:rPr>
        <w:t xml:space="preserve"> </w:t>
      </w:r>
      <w:r w:rsidRPr="00837F50">
        <w:rPr>
          <w:lang w:val="da-DK"/>
        </w:rPr>
        <w:t>med</w:t>
      </w:r>
      <w:r w:rsidRPr="00837F50">
        <w:rPr>
          <w:spacing w:val="55"/>
          <w:lang w:val="da-DK"/>
        </w:rPr>
        <w:t xml:space="preserve"> </w:t>
      </w:r>
      <w:r w:rsidRPr="00837F50">
        <w:rPr>
          <w:lang w:val="da-DK"/>
        </w:rPr>
        <w:t>den</w:t>
      </w:r>
      <w:r w:rsidRPr="00837F50">
        <w:rPr>
          <w:spacing w:val="54"/>
          <w:lang w:val="da-DK"/>
        </w:rPr>
        <w:t xml:space="preserve"> </w:t>
      </w:r>
      <w:r w:rsidRPr="00837F50">
        <w:rPr>
          <w:lang w:val="da-DK"/>
        </w:rPr>
        <w:t>godkendte</w:t>
      </w:r>
      <w:r w:rsidRPr="00837F50">
        <w:rPr>
          <w:spacing w:val="54"/>
          <w:lang w:val="da-DK"/>
        </w:rPr>
        <w:t xml:space="preserve"> </w:t>
      </w:r>
      <w:r w:rsidRPr="00837F50">
        <w:rPr>
          <w:lang w:val="da-DK"/>
        </w:rPr>
        <w:t>variation,</w:t>
      </w:r>
      <w:r w:rsidRPr="00837F50">
        <w:rPr>
          <w:spacing w:val="54"/>
          <w:lang w:val="da-DK"/>
        </w:rPr>
        <w:t xml:space="preserve"> </w:t>
      </w:r>
      <w:r w:rsidRPr="00837F50">
        <w:rPr>
          <w:lang w:val="da-DK"/>
        </w:rPr>
        <w:t>jf.</w:t>
      </w:r>
      <w:r w:rsidRPr="00837F50">
        <w:rPr>
          <w:spacing w:val="55"/>
          <w:lang w:val="da-DK"/>
        </w:rPr>
        <w:t xml:space="preserve"> </w:t>
      </w:r>
      <w:r w:rsidRPr="00837F50">
        <w:rPr>
          <w:spacing w:val="-2"/>
          <w:lang w:val="da-DK"/>
        </w:rPr>
        <w:t>afsnit</w:t>
      </w:r>
    </w:p>
    <w:p w14:paraId="5491BFC0" w14:textId="77777777" w:rsidR="00D75258" w:rsidRPr="00837F50" w:rsidRDefault="009F0C13">
      <w:pPr>
        <w:pStyle w:val="Brdtekst"/>
        <w:spacing w:before="2" w:line="249" w:lineRule="auto"/>
        <w:ind w:right="106" w:firstLine="0"/>
        <w:rPr>
          <w:lang w:val="da-DK"/>
        </w:rPr>
      </w:pPr>
      <w:r w:rsidRPr="00837F50">
        <w:rPr>
          <w:lang w:val="da-DK"/>
        </w:rPr>
        <w:t>6.2.</w:t>
      </w:r>
      <w:r w:rsidRPr="00837F50">
        <w:rPr>
          <w:spacing w:val="-1"/>
          <w:lang w:val="da-DK"/>
        </w:rPr>
        <w:t xml:space="preserve"> </w:t>
      </w:r>
      <w:r w:rsidRPr="00837F50">
        <w:rPr>
          <w:lang w:val="da-DK"/>
        </w:rPr>
        <w:t>Ved</w:t>
      </w:r>
      <w:r w:rsidRPr="00837F50">
        <w:rPr>
          <w:spacing w:val="-1"/>
          <w:lang w:val="da-DK"/>
        </w:rPr>
        <w:t xml:space="preserve"> </w:t>
      </w:r>
      <w:r w:rsidRPr="00837F50">
        <w:rPr>
          <w:lang w:val="da-DK"/>
        </w:rPr>
        <w:t>anmeldelsen</w:t>
      </w:r>
      <w:r w:rsidRPr="00837F50">
        <w:rPr>
          <w:spacing w:val="-1"/>
          <w:lang w:val="da-DK"/>
        </w:rPr>
        <w:t xml:space="preserve"> </w:t>
      </w:r>
      <w:r w:rsidRPr="00837F50">
        <w:rPr>
          <w:lang w:val="da-DK"/>
        </w:rPr>
        <w:t>informerer</w:t>
      </w:r>
      <w:r w:rsidRPr="00837F50">
        <w:rPr>
          <w:spacing w:val="-1"/>
          <w:lang w:val="da-DK"/>
        </w:rPr>
        <w:t xml:space="preserve"> </w:t>
      </w:r>
      <w:r w:rsidRPr="00837F50">
        <w:rPr>
          <w:lang w:val="da-DK"/>
        </w:rPr>
        <w:t>MAH</w:t>
      </w:r>
      <w:r w:rsidRPr="00837F50">
        <w:rPr>
          <w:spacing w:val="-1"/>
          <w:lang w:val="da-DK"/>
        </w:rPr>
        <w:t xml:space="preserve"> </w:t>
      </w:r>
      <w:r w:rsidRPr="00837F50">
        <w:rPr>
          <w:lang w:val="da-DK"/>
        </w:rPr>
        <w:t>eller</w:t>
      </w:r>
      <w:r w:rsidRPr="00837F50">
        <w:rPr>
          <w:spacing w:val="-1"/>
          <w:lang w:val="da-DK"/>
        </w:rPr>
        <w:t xml:space="preserve"> </w:t>
      </w:r>
      <w:r w:rsidRPr="00837F50">
        <w:rPr>
          <w:lang w:val="da-DK"/>
        </w:rPr>
        <w:t>dennes</w:t>
      </w:r>
      <w:r w:rsidRPr="00837F50">
        <w:rPr>
          <w:spacing w:val="-1"/>
          <w:lang w:val="da-DK"/>
        </w:rPr>
        <w:t xml:space="preserve"> </w:t>
      </w:r>
      <w:r w:rsidRPr="00837F50">
        <w:rPr>
          <w:lang w:val="da-DK"/>
        </w:rPr>
        <w:t>repræsentant</w:t>
      </w:r>
      <w:r w:rsidRPr="00837F50">
        <w:rPr>
          <w:spacing w:val="-1"/>
          <w:lang w:val="da-DK"/>
        </w:rPr>
        <w:t xml:space="preserve"> </w:t>
      </w:r>
      <w:r w:rsidRPr="00837F50">
        <w:rPr>
          <w:lang w:val="da-DK"/>
        </w:rPr>
        <w:t>Medicinpriser</w:t>
      </w:r>
      <w:r w:rsidRPr="00837F50">
        <w:rPr>
          <w:spacing w:val="-1"/>
          <w:lang w:val="da-DK"/>
        </w:rPr>
        <w:t xml:space="preserve"> </w:t>
      </w:r>
      <w:r w:rsidRPr="00837F50">
        <w:rPr>
          <w:lang w:val="da-DK"/>
        </w:rPr>
        <w:t>om</w:t>
      </w:r>
      <w:r w:rsidRPr="00837F50">
        <w:rPr>
          <w:spacing w:val="-1"/>
          <w:lang w:val="da-DK"/>
        </w:rPr>
        <w:t xml:space="preserve"> </w:t>
      </w:r>
      <w:r w:rsidRPr="00837F50">
        <w:rPr>
          <w:lang w:val="da-DK"/>
        </w:rPr>
        <w:t>variationen</w:t>
      </w:r>
      <w:r w:rsidRPr="00837F50">
        <w:rPr>
          <w:spacing w:val="-1"/>
          <w:lang w:val="da-DK"/>
        </w:rPr>
        <w:t xml:space="preserve"> </w:t>
      </w:r>
      <w:r w:rsidRPr="00837F50">
        <w:rPr>
          <w:lang w:val="da-DK"/>
        </w:rPr>
        <w:t>og</w:t>
      </w:r>
      <w:r w:rsidRPr="00837F50">
        <w:rPr>
          <w:spacing w:val="-1"/>
          <w:lang w:val="da-DK"/>
        </w:rPr>
        <w:t xml:space="preserve"> </w:t>
      </w:r>
      <w:proofErr w:type="spellStart"/>
      <w:r w:rsidRPr="00837F50">
        <w:rPr>
          <w:lang w:val="da-DK"/>
        </w:rPr>
        <w:t>tilken</w:t>
      </w:r>
      <w:proofErr w:type="spellEnd"/>
      <w:r w:rsidRPr="00837F50">
        <w:rPr>
          <w:lang w:val="da-DK"/>
        </w:rPr>
        <w:t xml:space="preserve">- </w:t>
      </w:r>
      <w:proofErr w:type="spellStart"/>
      <w:r w:rsidRPr="00837F50">
        <w:rPr>
          <w:lang w:val="da-DK"/>
        </w:rPr>
        <w:t>degiver</w:t>
      </w:r>
      <w:proofErr w:type="spellEnd"/>
      <w:r w:rsidRPr="00837F50">
        <w:rPr>
          <w:lang w:val="da-DK"/>
        </w:rPr>
        <w:t xml:space="preserve"> samtidig at være parat til at markedsføre de første pakninger med ændringen. Der skal anmeldes for</w:t>
      </w:r>
      <w:r w:rsidRPr="00837F50">
        <w:rPr>
          <w:spacing w:val="-2"/>
          <w:lang w:val="da-DK"/>
        </w:rPr>
        <w:t xml:space="preserve"> </w:t>
      </w:r>
      <w:r w:rsidRPr="00837F50">
        <w:rPr>
          <w:lang w:val="da-DK"/>
        </w:rPr>
        <w:t>hele</w:t>
      </w:r>
      <w:r w:rsidRPr="00837F50">
        <w:rPr>
          <w:spacing w:val="-2"/>
          <w:lang w:val="da-DK"/>
        </w:rPr>
        <w:t xml:space="preserve"> </w:t>
      </w:r>
      <w:r w:rsidRPr="00837F50">
        <w:rPr>
          <w:lang w:val="da-DK"/>
        </w:rPr>
        <w:t>D.</w:t>
      </w:r>
      <w:r w:rsidRPr="00837F50">
        <w:rPr>
          <w:spacing w:val="-2"/>
          <w:lang w:val="da-DK"/>
        </w:rPr>
        <w:t xml:space="preserve"> </w:t>
      </w:r>
      <w:r w:rsidRPr="00837F50">
        <w:rPr>
          <w:lang w:val="da-DK"/>
        </w:rPr>
        <w:t>Sp.nr.</w:t>
      </w:r>
      <w:r w:rsidRPr="00837F50">
        <w:rPr>
          <w:spacing w:val="-2"/>
          <w:lang w:val="da-DK"/>
        </w:rPr>
        <w:t xml:space="preserve"> </w:t>
      </w:r>
      <w:r w:rsidRPr="00837F50">
        <w:rPr>
          <w:lang w:val="da-DK"/>
        </w:rPr>
        <w:t>(Dansk</w:t>
      </w:r>
      <w:r w:rsidRPr="00837F50">
        <w:rPr>
          <w:spacing w:val="-2"/>
          <w:lang w:val="da-DK"/>
        </w:rPr>
        <w:t xml:space="preserve"> </w:t>
      </w:r>
      <w:r w:rsidRPr="00837F50">
        <w:rPr>
          <w:lang w:val="da-DK"/>
        </w:rPr>
        <w:t>specialitetsnummer)</w:t>
      </w:r>
      <w:r w:rsidRPr="00837F50">
        <w:rPr>
          <w:spacing w:val="-2"/>
          <w:lang w:val="da-DK"/>
        </w:rPr>
        <w:t xml:space="preserve"> </w:t>
      </w:r>
      <w:r w:rsidRPr="00837F50">
        <w:rPr>
          <w:lang w:val="da-DK"/>
        </w:rPr>
        <w:t>på</w:t>
      </w:r>
      <w:r w:rsidRPr="00837F50">
        <w:rPr>
          <w:spacing w:val="-2"/>
          <w:lang w:val="da-DK"/>
        </w:rPr>
        <w:t xml:space="preserve"> </w:t>
      </w:r>
      <w:r w:rsidRPr="00837F50">
        <w:rPr>
          <w:lang w:val="da-DK"/>
        </w:rPr>
        <w:t>samme</w:t>
      </w:r>
      <w:r w:rsidRPr="00837F50">
        <w:rPr>
          <w:spacing w:val="-2"/>
          <w:lang w:val="da-DK"/>
        </w:rPr>
        <w:t xml:space="preserve"> </w:t>
      </w:r>
      <w:r w:rsidRPr="00837F50">
        <w:rPr>
          <w:lang w:val="da-DK"/>
        </w:rPr>
        <w:t>tid.</w:t>
      </w:r>
      <w:r w:rsidRPr="00837F50">
        <w:rPr>
          <w:spacing w:val="-2"/>
          <w:lang w:val="da-DK"/>
        </w:rPr>
        <w:t xml:space="preserve"> </w:t>
      </w:r>
      <w:r w:rsidRPr="00837F50">
        <w:rPr>
          <w:lang w:val="da-DK"/>
        </w:rPr>
        <w:t>Ved</w:t>
      </w:r>
      <w:r w:rsidRPr="00837F50">
        <w:rPr>
          <w:spacing w:val="-2"/>
          <w:lang w:val="da-DK"/>
        </w:rPr>
        <w:t xml:space="preserve"> </w:t>
      </w:r>
      <w:r w:rsidRPr="00837F50">
        <w:rPr>
          <w:lang w:val="da-DK"/>
        </w:rPr>
        <w:t>frigivelsen</w:t>
      </w:r>
      <w:r w:rsidRPr="00837F50">
        <w:rPr>
          <w:spacing w:val="-2"/>
          <w:lang w:val="da-DK"/>
        </w:rPr>
        <w:t xml:space="preserve"> </w:t>
      </w:r>
      <w:r w:rsidRPr="00837F50">
        <w:rPr>
          <w:lang w:val="da-DK"/>
        </w:rPr>
        <w:t>af</w:t>
      </w:r>
      <w:r w:rsidRPr="00837F50">
        <w:rPr>
          <w:spacing w:val="-2"/>
          <w:lang w:val="da-DK"/>
        </w:rPr>
        <w:t xml:space="preserve"> </w:t>
      </w:r>
      <w:r w:rsidRPr="00837F50">
        <w:rPr>
          <w:lang w:val="da-DK"/>
        </w:rPr>
        <w:t>de</w:t>
      </w:r>
      <w:r w:rsidRPr="00837F50">
        <w:rPr>
          <w:spacing w:val="-2"/>
          <w:lang w:val="da-DK"/>
        </w:rPr>
        <w:t xml:space="preserve"> </w:t>
      </w:r>
      <w:r w:rsidRPr="00837F50">
        <w:rPr>
          <w:lang w:val="da-DK"/>
        </w:rPr>
        <w:t>nye</w:t>
      </w:r>
      <w:r w:rsidRPr="00837F50">
        <w:rPr>
          <w:spacing w:val="-2"/>
          <w:lang w:val="da-DK"/>
        </w:rPr>
        <w:t xml:space="preserve"> </w:t>
      </w:r>
      <w:r w:rsidRPr="00837F50">
        <w:rPr>
          <w:lang w:val="da-DK"/>
        </w:rPr>
        <w:t>pakninger,</w:t>
      </w:r>
      <w:r w:rsidRPr="00837F50">
        <w:rPr>
          <w:spacing w:val="-2"/>
          <w:lang w:val="da-DK"/>
        </w:rPr>
        <w:t xml:space="preserve"> </w:t>
      </w:r>
      <w:r w:rsidRPr="00837F50">
        <w:rPr>
          <w:lang w:val="da-DK"/>
        </w:rPr>
        <w:t>skal</w:t>
      </w:r>
      <w:r w:rsidRPr="00837F50">
        <w:rPr>
          <w:spacing w:val="-2"/>
          <w:lang w:val="da-DK"/>
        </w:rPr>
        <w:t xml:space="preserve"> </w:t>
      </w:r>
      <w:r w:rsidRPr="00837F50">
        <w:rPr>
          <w:lang w:val="da-DK"/>
        </w:rPr>
        <w:t xml:space="preserve">der samtidig uploades en opdateret indlægsseddel på </w:t>
      </w:r>
      <w:hyperlink r:id="rId12">
        <w:r w:rsidRPr="00837F50">
          <w:rPr>
            <w:u w:val="single"/>
            <w:lang w:val="da-DK"/>
          </w:rPr>
          <w:t>www.indlaegsseddel.dk</w:t>
        </w:r>
        <w:r w:rsidRPr="00837F50">
          <w:rPr>
            <w:lang w:val="da-DK"/>
          </w:rPr>
          <w:t>.</w:t>
        </w:r>
      </w:hyperlink>
    </w:p>
    <w:p w14:paraId="7675FE51" w14:textId="77777777" w:rsidR="00D75258" w:rsidRPr="00837F50" w:rsidRDefault="009F0C13">
      <w:pPr>
        <w:pStyle w:val="Brdtekst"/>
        <w:spacing w:before="64" w:line="249" w:lineRule="auto"/>
        <w:ind w:right="106"/>
        <w:rPr>
          <w:lang w:val="da-DK"/>
        </w:rPr>
      </w:pPr>
      <w:r w:rsidRPr="00837F50">
        <w:rPr>
          <w:lang w:val="da-DK"/>
        </w:rPr>
        <w:t>Lægemiddelstyrelsen vil på baggrund af anmeldelsen til Medicinpriser opdatere produktresuméet og Lægemiddelstyrelsens øvrige registrerede data.</w:t>
      </w:r>
    </w:p>
    <w:p w14:paraId="27AA53E7" w14:textId="77777777" w:rsidR="00D75258" w:rsidRPr="00C457FD" w:rsidRDefault="009F0C13">
      <w:pPr>
        <w:pStyle w:val="Overskrift1"/>
        <w:numPr>
          <w:ilvl w:val="1"/>
          <w:numId w:val="5"/>
        </w:numPr>
        <w:tabs>
          <w:tab w:val="left" w:pos="511"/>
        </w:tabs>
        <w:spacing w:before="182"/>
        <w:ind w:hanging="361"/>
      </w:pPr>
      <w:proofErr w:type="spellStart"/>
      <w:r w:rsidRPr="00C457FD">
        <w:t>Særlige</w:t>
      </w:r>
      <w:proofErr w:type="spellEnd"/>
      <w:r w:rsidRPr="00C457FD">
        <w:rPr>
          <w:spacing w:val="-7"/>
        </w:rPr>
        <w:t xml:space="preserve"> </w:t>
      </w:r>
      <w:proofErr w:type="spellStart"/>
      <w:r w:rsidRPr="00C457FD">
        <w:rPr>
          <w:spacing w:val="-2"/>
        </w:rPr>
        <w:t>situationer</w:t>
      </w:r>
      <w:proofErr w:type="spellEnd"/>
    </w:p>
    <w:p w14:paraId="4C617CBD" w14:textId="77777777" w:rsidR="00D75258" w:rsidRPr="00837F50" w:rsidRDefault="009F0C13">
      <w:pPr>
        <w:pStyle w:val="Listeafsnit"/>
        <w:numPr>
          <w:ilvl w:val="2"/>
          <w:numId w:val="5"/>
        </w:numPr>
        <w:tabs>
          <w:tab w:val="left" w:pos="691"/>
        </w:tabs>
        <w:spacing w:before="192"/>
        <w:ind w:hanging="541"/>
        <w:rPr>
          <w:b/>
          <w:sz w:val="24"/>
          <w:lang w:val="da-DK"/>
        </w:rPr>
      </w:pPr>
      <w:r w:rsidRPr="00837F50">
        <w:rPr>
          <w:b/>
          <w:sz w:val="24"/>
          <w:lang w:val="da-DK"/>
        </w:rPr>
        <w:t>Ændring</w:t>
      </w:r>
      <w:r w:rsidRPr="00837F50">
        <w:rPr>
          <w:b/>
          <w:spacing w:val="-2"/>
          <w:sz w:val="24"/>
          <w:lang w:val="da-DK"/>
        </w:rPr>
        <w:t xml:space="preserve"> </w:t>
      </w:r>
      <w:r w:rsidRPr="00837F50">
        <w:rPr>
          <w:b/>
          <w:sz w:val="24"/>
          <w:lang w:val="da-DK"/>
        </w:rPr>
        <w:t>af</w:t>
      </w:r>
      <w:r w:rsidRPr="00837F50">
        <w:rPr>
          <w:b/>
          <w:spacing w:val="-1"/>
          <w:sz w:val="24"/>
          <w:lang w:val="da-DK"/>
        </w:rPr>
        <w:t xml:space="preserve"> </w:t>
      </w:r>
      <w:r w:rsidRPr="00837F50">
        <w:rPr>
          <w:b/>
          <w:sz w:val="24"/>
          <w:lang w:val="da-DK"/>
        </w:rPr>
        <w:t>navn</w:t>
      </w:r>
      <w:r w:rsidRPr="00837F50">
        <w:rPr>
          <w:b/>
          <w:spacing w:val="-3"/>
          <w:sz w:val="24"/>
          <w:lang w:val="da-DK"/>
        </w:rPr>
        <w:t xml:space="preserve"> </w:t>
      </w:r>
      <w:r w:rsidRPr="00837F50">
        <w:rPr>
          <w:b/>
          <w:sz w:val="24"/>
          <w:lang w:val="da-DK"/>
        </w:rPr>
        <w:t>eller</w:t>
      </w:r>
      <w:r w:rsidRPr="00837F50">
        <w:rPr>
          <w:b/>
          <w:spacing w:val="-1"/>
          <w:sz w:val="24"/>
          <w:lang w:val="da-DK"/>
        </w:rPr>
        <w:t xml:space="preserve"> </w:t>
      </w:r>
      <w:r w:rsidRPr="00837F50">
        <w:rPr>
          <w:b/>
          <w:sz w:val="24"/>
          <w:lang w:val="da-DK"/>
        </w:rPr>
        <w:t>adresse</w:t>
      </w:r>
      <w:r w:rsidRPr="00837F50">
        <w:rPr>
          <w:b/>
          <w:spacing w:val="-1"/>
          <w:sz w:val="24"/>
          <w:lang w:val="da-DK"/>
        </w:rPr>
        <w:t xml:space="preserve"> </w:t>
      </w:r>
      <w:r w:rsidRPr="00837F50">
        <w:rPr>
          <w:b/>
          <w:sz w:val="24"/>
          <w:lang w:val="da-DK"/>
        </w:rPr>
        <w:t>på</w:t>
      </w:r>
      <w:r w:rsidRPr="00837F50">
        <w:rPr>
          <w:b/>
          <w:spacing w:val="-3"/>
          <w:sz w:val="24"/>
          <w:lang w:val="da-DK"/>
        </w:rPr>
        <w:t xml:space="preserve"> </w:t>
      </w:r>
      <w:r w:rsidRPr="00837F50">
        <w:rPr>
          <w:b/>
          <w:sz w:val="24"/>
          <w:lang w:val="da-DK"/>
        </w:rPr>
        <w:t>MAH</w:t>
      </w:r>
      <w:r w:rsidRPr="00837F50">
        <w:rPr>
          <w:b/>
          <w:spacing w:val="-1"/>
          <w:sz w:val="24"/>
          <w:lang w:val="da-DK"/>
        </w:rPr>
        <w:t xml:space="preserve"> </w:t>
      </w:r>
      <w:r w:rsidRPr="00837F50">
        <w:rPr>
          <w:b/>
          <w:sz w:val="24"/>
          <w:lang w:val="da-DK"/>
        </w:rPr>
        <w:t>eller</w:t>
      </w:r>
      <w:r w:rsidRPr="00837F50">
        <w:rPr>
          <w:b/>
          <w:spacing w:val="-2"/>
          <w:sz w:val="24"/>
          <w:lang w:val="da-DK"/>
        </w:rPr>
        <w:t xml:space="preserve"> </w:t>
      </w:r>
      <w:r w:rsidRPr="00837F50">
        <w:rPr>
          <w:b/>
          <w:sz w:val="24"/>
          <w:lang w:val="da-DK"/>
        </w:rPr>
        <w:t>repræsentant</w:t>
      </w:r>
      <w:r w:rsidRPr="00837F50">
        <w:rPr>
          <w:b/>
          <w:spacing w:val="-1"/>
          <w:sz w:val="24"/>
          <w:lang w:val="da-DK"/>
        </w:rPr>
        <w:t xml:space="preserve"> </w:t>
      </w:r>
      <w:r w:rsidRPr="00837F50">
        <w:rPr>
          <w:b/>
          <w:sz w:val="24"/>
          <w:lang w:val="da-DK"/>
        </w:rPr>
        <w:t>(type</w:t>
      </w:r>
      <w:r w:rsidRPr="00837F50">
        <w:rPr>
          <w:b/>
          <w:spacing w:val="-1"/>
          <w:sz w:val="24"/>
          <w:lang w:val="da-DK"/>
        </w:rPr>
        <w:t xml:space="preserve"> </w:t>
      </w:r>
      <w:r w:rsidRPr="00837F50">
        <w:rPr>
          <w:b/>
          <w:spacing w:val="-2"/>
          <w:sz w:val="24"/>
          <w:lang w:val="da-DK"/>
        </w:rPr>
        <w:t>IAIN)</w:t>
      </w:r>
    </w:p>
    <w:p w14:paraId="52FB44DD" w14:textId="77777777" w:rsidR="00D75258" w:rsidRPr="00837F50" w:rsidRDefault="009F0C13">
      <w:pPr>
        <w:pStyle w:val="Brdtekst"/>
        <w:spacing w:before="72"/>
        <w:ind w:left="320" w:firstLine="0"/>
        <w:rPr>
          <w:lang w:val="da-DK"/>
        </w:rPr>
      </w:pPr>
      <w:r w:rsidRPr="00837F50">
        <w:rPr>
          <w:lang w:val="da-DK"/>
        </w:rPr>
        <w:t>Ændring</w:t>
      </w:r>
      <w:r w:rsidRPr="00837F50">
        <w:rPr>
          <w:spacing w:val="-2"/>
          <w:lang w:val="da-DK"/>
        </w:rPr>
        <w:t xml:space="preserve"> </w:t>
      </w:r>
      <w:r w:rsidRPr="00837F50">
        <w:rPr>
          <w:lang w:val="da-DK"/>
        </w:rPr>
        <w:t>af</w:t>
      </w:r>
      <w:r w:rsidRPr="00837F50">
        <w:rPr>
          <w:spacing w:val="-1"/>
          <w:lang w:val="da-DK"/>
        </w:rPr>
        <w:t xml:space="preserve"> </w:t>
      </w:r>
      <w:r w:rsidRPr="00837F50">
        <w:rPr>
          <w:lang w:val="da-DK"/>
        </w:rPr>
        <w:t>navn eller</w:t>
      </w:r>
      <w:r w:rsidRPr="00837F50">
        <w:rPr>
          <w:spacing w:val="-1"/>
          <w:lang w:val="da-DK"/>
        </w:rPr>
        <w:t xml:space="preserve"> </w:t>
      </w:r>
      <w:r w:rsidRPr="00837F50">
        <w:rPr>
          <w:lang w:val="da-DK"/>
        </w:rPr>
        <w:t>adresse</w:t>
      </w:r>
      <w:r w:rsidRPr="00837F50">
        <w:rPr>
          <w:spacing w:val="-1"/>
          <w:lang w:val="da-DK"/>
        </w:rPr>
        <w:t xml:space="preserve"> </w:t>
      </w:r>
      <w:r w:rsidRPr="00837F50">
        <w:rPr>
          <w:lang w:val="da-DK"/>
        </w:rPr>
        <w:t>på MAH</w:t>
      </w:r>
      <w:r w:rsidRPr="00837F50">
        <w:rPr>
          <w:spacing w:val="-2"/>
          <w:lang w:val="da-DK"/>
        </w:rPr>
        <w:t xml:space="preserve"> </w:t>
      </w:r>
      <w:r w:rsidRPr="00837F50">
        <w:rPr>
          <w:lang w:val="da-DK"/>
        </w:rPr>
        <w:t>er</w:t>
      </w:r>
      <w:r w:rsidRPr="00837F50">
        <w:rPr>
          <w:spacing w:val="-1"/>
          <w:lang w:val="da-DK"/>
        </w:rPr>
        <w:t xml:space="preserve"> </w:t>
      </w:r>
      <w:r w:rsidRPr="00837F50">
        <w:rPr>
          <w:lang w:val="da-DK"/>
        </w:rPr>
        <w:t>en variation</w:t>
      </w:r>
      <w:r w:rsidRPr="00837F50">
        <w:rPr>
          <w:spacing w:val="-1"/>
          <w:lang w:val="da-DK"/>
        </w:rPr>
        <w:t xml:space="preserve"> </w:t>
      </w:r>
      <w:r w:rsidRPr="00837F50">
        <w:rPr>
          <w:lang w:val="da-DK"/>
        </w:rPr>
        <w:t>af</w:t>
      </w:r>
      <w:r w:rsidRPr="00837F50">
        <w:rPr>
          <w:spacing w:val="-1"/>
          <w:lang w:val="da-DK"/>
        </w:rPr>
        <w:t xml:space="preserve"> </w:t>
      </w:r>
      <w:r w:rsidRPr="00837F50">
        <w:rPr>
          <w:lang w:val="da-DK"/>
        </w:rPr>
        <w:t xml:space="preserve">type </w:t>
      </w:r>
      <w:r w:rsidRPr="00837F50">
        <w:rPr>
          <w:spacing w:val="-2"/>
          <w:lang w:val="da-DK"/>
        </w:rPr>
        <w:t>IAIN</w:t>
      </w:r>
      <w:ins w:id="71" w:author="Stine Grøndal Skifte" w:date="2025-06-27T08:41:00Z">
        <w:r w:rsidR="00450130">
          <w:rPr>
            <w:spacing w:val="-2"/>
            <w:lang w:val="da-DK"/>
          </w:rPr>
          <w:t xml:space="preserve"> under k</w:t>
        </w:r>
      </w:ins>
      <w:ins w:id="72" w:author="Stine Grøndal Skifte" w:date="2025-06-27T08:46:00Z">
        <w:r w:rsidR="00450130">
          <w:rPr>
            <w:spacing w:val="-2"/>
            <w:lang w:val="da-DK"/>
          </w:rPr>
          <w:t>la</w:t>
        </w:r>
      </w:ins>
      <w:ins w:id="73" w:author="Stine Grøndal Skifte" w:date="2025-07-09T14:43:00Z">
        <w:r w:rsidR="001E428E">
          <w:rPr>
            <w:spacing w:val="-2"/>
            <w:lang w:val="da-DK"/>
          </w:rPr>
          <w:t>ss</w:t>
        </w:r>
      </w:ins>
      <w:ins w:id="74" w:author="Stine Grøndal Skifte" w:date="2025-06-27T08:47:00Z">
        <w:r w:rsidR="00450130">
          <w:rPr>
            <w:spacing w:val="-2"/>
            <w:lang w:val="da-DK"/>
          </w:rPr>
          <w:t>ificeringen</w:t>
        </w:r>
      </w:ins>
      <w:ins w:id="75" w:author="Stine Grøndal Skifte" w:date="2025-06-27T08:41:00Z">
        <w:r w:rsidR="00450130">
          <w:rPr>
            <w:spacing w:val="-2"/>
            <w:lang w:val="da-DK"/>
          </w:rPr>
          <w:t xml:space="preserve"> </w:t>
        </w:r>
      </w:ins>
      <w:ins w:id="76" w:author="Stine Grøndal Skifte" w:date="2025-06-27T08:42:00Z">
        <w:r w:rsidR="00450130">
          <w:rPr>
            <w:spacing w:val="-2"/>
            <w:lang w:val="da-DK"/>
          </w:rPr>
          <w:t>E.4</w:t>
        </w:r>
      </w:ins>
      <w:r w:rsidRPr="00837F50">
        <w:rPr>
          <w:spacing w:val="-2"/>
          <w:lang w:val="da-DK"/>
        </w:rPr>
        <w:t>.</w:t>
      </w:r>
      <w:ins w:id="77" w:author="Stine Grøndal Skifte" w:date="2025-06-27T08:39:00Z">
        <w:r w:rsidR="00450130">
          <w:rPr>
            <w:spacing w:val="-2"/>
            <w:lang w:val="da-DK"/>
          </w:rPr>
          <w:t xml:space="preserve"> Hvis et givent lægemiddel er godkendt via MRP/DCP skal der indsendes en variationsansøgning i alle medlemslande</w:t>
        </w:r>
      </w:ins>
      <w:ins w:id="78" w:author="Stine Grøndal Skifte" w:date="2025-06-27T08:45:00Z">
        <w:r w:rsidR="00450130">
          <w:rPr>
            <w:spacing w:val="-2"/>
            <w:lang w:val="da-DK"/>
          </w:rPr>
          <w:t xml:space="preserve"> o</w:t>
        </w:r>
      </w:ins>
      <w:ins w:id="79" w:author="Stine Grøndal Skifte" w:date="2025-06-27T08:39:00Z">
        <w:r w:rsidR="00450130">
          <w:rPr>
            <w:spacing w:val="-2"/>
            <w:lang w:val="da-DK"/>
          </w:rPr>
          <w:t>g</w:t>
        </w:r>
      </w:ins>
      <w:ins w:id="80" w:author="Stine Grøndal Skifte" w:date="2025-06-27T08:40:00Z">
        <w:r w:rsidR="00450130">
          <w:rPr>
            <w:spacing w:val="-2"/>
            <w:lang w:val="da-DK"/>
          </w:rPr>
          <w:t>så selvom variationen kun vedrører navn</w:t>
        </w:r>
      </w:ins>
      <w:ins w:id="81" w:author="Stine Grøndal Skifte" w:date="2025-07-09T14:43:00Z">
        <w:r w:rsidR="001E428E">
          <w:rPr>
            <w:spacing w:val="-2"/>
            <w:lang w:val="da-DK"/>
          </w:rPr>
          <w:t>e</w:t>
        </w:r>
      </w:ins>
      <w:ins w:id="82" w:author="Stine Grøndal Skifte" w:date="2025-06-27T08:41:00Z">
        <w:r w:rsidR="00450130">
          <w:rPr>
            <w:spacing w:val="-2"/>
            <w:lang w:val="da-DK"/>
          </w:rPr>
          <w:t>-</w:t>
        </w:r>
      </w:ins>
      <w:ins w:id="83" w:author="Stine Grøndal Skifte" w:date="2025-06-27T08:40:00Z">
        <w:r w:rsidR="00450130">
          <w:rPr>
            <w:spacing w:val="-2"/>
            <w:lang w:val="da-DK"/>
          </w:rPr>
          <w:t xml:space="preserve"> eller adresse</w:t>
        </w:r>
      </w:ins>
      <w:ins w:id="84" w:author="Stine Grøndal Skifte" w:date="2025-06-27T08:41:00Z">
        <w:r w:rsidR="00450130">
          <w:rPr>
            <w:spacing w:val="-2"/>
            <w:lang w:val="da-DK"/>
          </w:rPr>
          <w:t>ændring</w:t>
        </w:r>
      </w:ins>
      <w:ins w:id="85" w:author="Stine Grøndal Skifte" w:date="2025-06-27T08:40:00Z">
        <w:r w:rsidR="00450130">
          <w:rPr>
            <w:spacing w:val="-2"/>
            <w:lang w:val="da-DK"/>
          </w:rPr>
          <w:t xml:space="preserve"> på MAH i et </w:t>
        </w:r>
      </w:ins>
      <w:ins w:id="86" w:author="Stine Grøndal Skifte" w:date="2025-06-27T08:45:00Z">
        <w:r w:rsidR="00450130">
          <w:rPr>
            <w:spacing w:val="-2"/>
            <w:lang w:val="da-DK"/>
          </w:rPr>
          <w:t xml:space="preserve">enkelt </w:t>
        </w:r>
      </w:ins>
      <w:ins w:id="87" w:author="Stine Grøndal Skifte" w:date="2025-06-27T08:40:00Z">
        <w:r w:rsidR="00450130">
          <w:rPr>
            <w:spacing w:val="-2"/>
            <w:lang w:val="da-DK"/>
          </w:rPr>
          <w:t>medlemsland.</w:t>
        </w:r>
      </w:ins>
    </w:p>
    <w:p w14:paraId="0C8DA2D6" w14:textId="77777777" w:rsidR="00D75258" w:rsidRPr="00837F50" w:rsidRDefault="009F0C13" w:rsidP="00C457FD">
      <w:pPr>
        <w:pStyle w:val="Brdtekst"/>
        <w:spacing w:before="72" w:line="249" w:lineRule="auto"/>
        <w:ind w:right="106"/>
        <w:rPr>
          <w:lang w:val="da-DK"/>
        </w:rPr>
      </w:pPr>
      <w:r w:rsidRPr="00837F50">
        <w:rPr>
          <w:lang w:val="da-DK"/>
        </w:rPr>
        <w:t xml:space="preserve">En ændring af navn eller adresse på en repræsentant er ikke omfattet af </w:t>
      </w:r>
      <w:ins w:id="88" w:author="Katrine Damkjær Madsen" w:date="2025-06-25T13:27:00Z">
        <w:r w:rsidR="00B741E4" w:rsidRPr="00837F50">
          <w:rPr>
            <w:lang w:val="da-DK"/>
          </w:rPr>
          <w:t>klassificeringsgui</w:t>
        </w:r>
        <w:r w:rsidR="00B741E4" w:rsidRPr="00837F50">
          <w:rPr>
            <w:spacing w:val="-2"/>
            <w:lang w:val="da-DK"/>
          </w:rPr>
          <w:t>delinen</w:t>
        </w:r>
      </w:ins>
      <w:del w:id="89" w:author="Katrine Damkjær Madsen" w:date="2025-06-25T13:27:00Z">
        <w:r w:rsidRPr="00837F50" w:rsidDel="00B741E4">
          <w:rPr>
            <w:lang w:val="da-DK"/>
          </w:rPr>
          <w:delText>variationsforordningen</w:delText>
        </w:r>
      </w:del>
      <w:r w:rsidRPr="00837F50">
        <w:rPr>
          <w:lang w:val="da-DK"/>
        </w:rPr>
        <w:t>. Af praktiske</w:t>
      </w:r>
      <w:r w:rsidRPr="00837F50">
        <w:rPr>
          <w:spacing w:val="-2"/>
          <w:lang w:val="da-DK"/>
        </w:rPr>
        <w:t xml:space="preserve"> </w:t>
      </w:r>
      <w:r w:rsidRPr="00837F50">
        <w:rPr>
          <w:lang w:val="da-DK"/>
        </w:rPr>
        <w:t>hensyn</w:t>
      </w:r>
      <w:r w:rsidRPr="00837F50">
        <w:rPr>
          <w:spacing w:val="-2"/>
          <w:lang w:val="da-DK"/>
        </w:rPr>
        <w:t xml:space="preserve"> </w:t>
      </w:r>
      <w:r w:rsidRPr="00837F50">
        <w:rPr>
          <w:lang w:val="da-DK"/>
        </w:rPr>
        <w:t>er</w:t>
      </w:r>
      <w:r w:rsidRPr="00837F50">
        <w:rPr>
          <w:spacing w:val="-2"/>
          <w:lang w:val="da-DK"/>
        </w:rPr>
        <w:t xml:space="preserve"> </w:t>
      </w:r>
      <w:r w:rsidRPr="00837F50">
        <w:rPr>
          <w:lang w:val="da-DK"/>
        </w:rPr>
        <w:t>det</w:t>
      </w:r>
      <w:r w:rsidRPr="00837F50">
        <w:rPr>
          <w:spacing w:val="-2"/>
          <w:lang w:val="da-DK"/>
        </w:rPr>
        <w:t xml:space="preserve"> </w:t>
      </w:r>
      <w:r w:rsidRPr="00837F50">
        <w:rPr>
          <w:lang w:val="da-DK"/>
        </w:rPr>
        <w:t>i</w:t>
      </w:r>
      <w:r w:rsidRPr="00837F50">
        <w:rPr>
          <w:spacing w:val="-2"/>
          <w:lang w:val="da-DK"/>
        </w:rPr>
        <w:t xml:space="preserve"> </w:t>
      </w:r>
      <w:r w:rsidRPr="00837F50">
        <w:rPr>
          <w:lang w:val="da-DK"/>
        </w:rPr>
        <w:t>Danmark</w:t>
      </w:r>
      <w:r w:rsidRPr="00837F50">
        <w:rPr>
          <w:spacing w:val="-3"/>
          <w:lang w:val="da-DK"/>
        </w:rPr>
        <w:t xml:space="preserve"> </w:t>
      </w:r>
      <w:r w:rsidRPr="00837F50">
        <w:rPr>
          <w:lang w:val="da-DK"/>
        </w:rPr>
        <w:t>besluttet</w:t>
      </w:r>
      <w:r w:rsidRPr="00837F50">
        <w:rPr>
          <w:spacing w:val="-2"/>
          <w:lang w:val="da-DK"/>
        </w:rPr>
        <w:t xml:space="preserve"> </w:t>
      </w:r>
      <w:r w:rsidRPr="00837F50">
        <w:rPr>
          <w:lang w:val="da-DK"/>
        </w:rPr>
        <w:t>at</w:t>
      </w:r>
      <w:r w:rsidRPr="00837F50">
        <w:rPr>
          <w:spacing w:val="-2"/>
          <w:lang w:val="da-DK"/>
        </w:rPr>
        <w:t xml:space="preserve"> </w:t>
      </w:r>
      <w:r w:rsidRPr="00837F50">
        <w:rPr>
          <w:lang w:val="da-DK"/>
        </w:rPr>
        <w:t>behandle</w:t>
      </w:r>
      <w:r w:rsidRPr="00837F50">
        <w:rPr>
          <w:spacing w:val="-2"/>
          <w:lang w:val="da-DK"/>
        </w:rPr>
        <w:t xml:space="preserve"> </w:t>
      </w:r>
      <w:r w:rsidRPr="00837F50">
        <w:rPr>
          <w:lang w:val="da-DK"/>
        </w:rPr>
        <w:t>disse</w:t>
      </w:r>
      <w:r w:rsidRPr="00837F50">
        <w:rPr>
          <w:spacing w:val="-2"/>
          <w:lang w:val="da-DK"/>
        </w:rPr>
        <w:t xml:space="preserve"> </w:t>
      </w:r>
      <w:r w:rsidRPr="00837F50">
        <w:rPr>
          <w:lang w:val="da-DK"/>
        </w:rPr>
        <w:t>repræsentantændringer</w:t>
      </w:r>
      <w:r w:rsidRPr="00837F50">
        <w:rPr>
          <w:spacing w:val="-2"/>
          <w:lang w:val="da-DK"/>
        </w:rPr>
        <w:t xml:space="preserve"> </w:t>
      </w:r>
      <w:del w:id="90" w:author="Stine Grøndal Skifte" w:date="2025-06-27T08:43:00Z">
        <w:r w:rsidRPr="00837F50" w:rsidDel="00450130">
          <w:rPr>
            <w:lang w:val="da-DK"/>
          </w:rPr>
          <w:delText>på</w:delText>
        </w:r>
        <w:r w:rsidRPr="00837F50" w:rsidDel="00450130">
          <w:rPr>
            <w:spacing w:val="-2"/>
            <w:lang w:val="da-DK"/>
          </w:rPr>
          <w:delText xml:space="preserve"> </w:delText>
        </w:r>
        <w:r w:rsidRPr="00837F50" w:rsidDel="00450130">
          <w:rPr>
            <w:lang w:val="da-DK"/>
          </w:rPr>
          <w:delText>samme</w:delText>
        </w:r>
        <w:r w:rsidRPr="00837F50" w:rsidDel="00450130">
          <w:rPr>
            <w:spacing w:val="-3"/>
            <w:lang w:val="da-DK"/>
          </w:rPr>
          <w:delText xml:space="preserve"> </w:delText>
        </w:r>
        <w:r w:rsidRPr="00837F50" w:rsidDel="00450130">
          <w:rPr>
            <w:lang w:val="da-DK"/>
          </w:rPr>
          <w:delText>måde</w:delText>
        </w:r>
      </w:del>
      <w:ins w:id="91" w:author="Stine Grøndal Skifte" w:date="2025-06-27T08:43:00Z">
        <w:r w:rsidR="00450130">
          <w:rPr>
            <w:lang w:val="da-DK"/>
          </w:rPr>
          <w:t>under samme klassificering</w:t>
        </w:r>
      </w:ins>
      <w:r w:rsidRPr="00837F50">
        <w:rPr>
          <w:spacing w:val="-2"/>
          <w:lang w:val="da-DK"/>
        </w:rPr>
        <w:t xml:space="preserve"> </w:t>
      </w:r>
      <w:r w:rsidRPr="00837F50">
        <w:rPr>
          <w:lang w:val="da-DK"/>
        </w:rPr>
        <w:t>som en ændring af navn og/eller adresse på MAH</w:t>
      </w:r>
      <w:ins w:id="92" w:author="Stine Grøndal Skifte" w:date="2025-06-27T08:43:00Z">
        <w:r w:rsidR="00450130">
          <w:rPr>
            <w:lang w:val="da-DK"/>
          </w:rPr>
          <w:t xml:space="preserve">, dvs. som en </w:t>
        </w:r>
      </w:ins>
      <w:del w:id="93" w:author="Stine Grøndal Skifte" w:date="2025-06-27T08:44:00Z">
        <w:r w:rsidRPr="00837F50" w:rsidDel="00450130">
          <w:rPr>
            <w:lang w:val="da-DK"/>
          </w:rPr>
          <w:delText xml:space="preserve"> </w:delText>
        </w:r>
      </w:del>
      <w:ins w:id="94" w:author="Stine Grøndal Skifte" w:date="2025-06-27T08:44:00Z">
        <w:r w:rsidR="00450130" w:rsidRPr="00837F50">
          <w:rPr>
            <w:lang w:val="da-DK"/>
          </w:rPr>
          <w:t>type IAIN variation</w:t>
        </w:r>
        <w:r w:rsidR="00450130">
          <w:rPr>
            <w:lang w:val="da-DK"/>
          </w:rPr>
          <w:t xml:space="preserve"> under k</w:t>
        </w:r>
      </w:ins>
      <w:ins w:id="95" w:author="Stine Grøndal Skifte" w:date="2025-06-27T08:47:00Z">
        <w:r w:rsidR="00450130">
          <w:rPr>
            <w:lang w:val="da-DK"/>
          </w:rPr>
          <w:t>la</w:t>
        </w:r>
      </w:ins>
      <w:ins w:id="96" w:author="Stine Grøndal Skifte" w:date="2025-07-09T14:43:00Z">
        <w:r w:rsidR="001E428E">
          <w:rPr>
            <w:lang w:val="da-DK"/>
          </w:rPr>
          <w:t>ss</w:t>
        </w:r>
      </w:ins>
      <w:ins w:id="97" w:author="Stine Grøndal Skifte" w:date="2025-06-27T08:47:00Z">
        <w:r w:rsidR="00450130">
          <w:rPr>
            <w:lang w:val="da-DK"/>
          </w:rPr>
          <w:t>ificeringen</w:t>
        </w:r>
      </w:ins>
      <w:ins w:id="98" w:author="Stine Grøndal Skifte" w:date="2025-06-27T08:44:00Z">
        <w:r w:rsidR="00450130">
          <w:rPr>
            <w:lang w:val="da-DK"/>
          </w:rPr>
          <w:t xml:space="preserve"> E.4. Ansøgningen betragtes dog som en </w:t>
        </w:r>
      </w:ins>
      <w:del w:id="99" w:author="Stine Grøndal Skifte" w:date="2025-06-27T08:44:00Z">
        <w:r w:rsidRPr="00837F50" w:rsidDel="00450130">
          <w:rPr>
            <w:lang w:val="da-DK"/>
          </w:rPr>
          <w:delText xml:space="preserve">og derfor behandles de som </w:delText>
        </w:r>
      </w:del>
      <w:ins w:id="100" w:author="Stine Grøndal Skifte" w:date="2025-06-27T08:44:00Z">
        <w:r w:rsidR="00450130">
          <w:rPr>
            <w:lang w:val="da-DK"/>
          </w:rPr>
          <w:t>ren</w:t>
        </w:r>
      </w:ins>
      <w:ins w:id="101" w:author="Stine Grøndal Skifte" w:date="2025-07-09T14:43:00Z">
        <w:r w:rsidR="00F874DD">
          <w:rPr>
            <w:lang w:val="da-DK"/>
          </w:rPr>
          <w:t>t</w:t>
        </w:r>
      </w:ins>
      <w:ins w:id="102" w:author="Stine Grøndal Skifte" w:date="2025-06-27T08:44:00Z">
        <w:r w:rsidR="00450130">
          <w:rPr>
            <w:lang w:val="da-DK"/>
          </w:rPr>
          <w:t xml:space="preserve"> </w:t>
        </w:r>
      </w:ins>
      <w:ins w:id="103" w:author="Stine Grøndal Skifte" w:date="2025-06-27T08:37:00Z">
        <w:r w:rsidR="00450130">
          <w:rPr>
            <w:lang w:val="da-DK"/>
          </w:rPr>
          <w:t>national</w:t>
        </w:r>
      </w:ins>
      <w:ins w:id="104" w:author="Stine Grøndal Skifte" w:date="2025-06-27T08:44:00Z">
        <w:r w:rsidR="00450130">
          <w:rPr>
            <w:lang w:val="da-DK"/>
          </w:rPr>
          <w:t xml:space="preserve"> variation</w:t>
        </w:r>
      </w:ins>
      <w:del w:id="105" w:author="Stine Grøndal Skifte" w:date="2025-06-27T08:43:00Z">
        <w:r w:rsidRPr="00837F50" w:rsidDel="00450130">
          <w:rPr>
            <w:lang w:val="da-DK"/>
          </w:rPr>
          <w:delText>type IAIN variationer</w:delText>
        </w:r>
      </w:del>
      <w:r w:rsidRPr="00837F50">
        <w:rPr>
          <w:lang w:val="da-DK"/>
        </w:rPr>
        <w:t>.</w:t>
      </w:r>
      <w:ins w:id="106" w:author="Stine Grøndal Skifte" w:date="2025-06-27T08:36:00Z">
        <w:r w:rsidR="00C457FD">
          <w:rPr>
            <w:lang w:val="da-DK"/>
          </w:rPr>
          <w:t xml:space="preserve"> </w:t>
        </w:r>
        <w:r w:rsidR="00C457FD" w:rsidRPr="000F25AB">
          <w:rPr>
            <w:lang w:val="da-DK"/>
          </w:rPr>
          <w:t xml:space="preserve">Dette betyder i praksis, at der i variationsansøgningsskemaet udelukkende skal afkrydses i ”National </w:t>
        </w:r>
        <w:proofErr w:type="spellStart"/>
        <w:r w:rsidR="00C457FD" w:rsidRPr="000F25AB">
          <w:rPr>
            <w:lang w:val="da-DK"/>
          </w:rPr>
          <w:t>Authorisation</w:t>
        </w:r>
        <w:proofErr w:type="spellEnd"/>
        <w:r w:rsidR="00C457FD" w:rsidRPr="000F25AB">
          <w:rPr>
            <w:lang w:val="da-DK"/>
          </w:rPr>
          <w:t>” selvom et givent lægemiddel er godkendt efter MRP eller DCP</w:t>
        </w:r>
      </w:ins>
      <w:ins w:id="107" w:author="Stine Grøndal Skifte" w:date="2025-06-27T08:45:00Z">
        <w:r w:rsidR="00450130">
          <w:rPr>
            <w:lang w:val="da-DK"/>
          </w:rPr>
          <w:t xml:space="preserve"> og variationen skal kun indsendes nationalt</w:t>
        </w:r>
      </w:ins>
      <w:ins w:id="108" w:author="Stine Grøndal Skifte" w:date="2025-06-27T08:36:00Z">
        <w:r w:rsidR="00C457FD" w:rsidRPr="000F25AB">
          <w:rPr>
            <w:lang w:val="da-DK"/>
          </w:rPr>
          <w:t>.</w:t>
        </w:r>
      </w:ins>
    </w:p>
    <w:p w14:paraId="30ACA956" w14:textId="77777777" w:rsidR="00D75258" w:rsidRPr="00837F50" w:rsidRDefault="009F0C13">
      <w:pPr>
        <w:pStyle w:val="Brdtekst"/>
        <w:spacing w:before="63" w:line="249" w:lineRule="auto"/>
        <w:ind w:right="105"/>
        <w:rPr>
          <w:lang w:val="da-DK"/>
        </w:rPr>
      </w:pPr>
      <w:r w:rsidRPr="00837F50">
        <w:rPr>
          <w:lang w:val="da-DK"/>
        </w:rPr>
        <w:t>Dette</w:t>
      </w:r>
      <w:r w:rsidRPr="00837F50">
        <w:rPr>
          <w:spacing w:val="40"/>
          <w:lang w:val="da-DK"/>
        </w:rPr>
        <w:t xml:space="preserve"> </w:t>
      </w:r>
      <w:r w:rsidRPr="00837F50">
        <w:rPr>
          <w:lang w:val="da-DK"/>
        </w:rPr>
        <w:t>gøres</w:t>
      </w:r>
      <w:r w:rsidRPr="00837F50">
        <w:rPr>
          <w:spacing w:val="40"/>
          <w:lang w:val="da-DK"/>
        </w:rPr>
        <w:t xml:space="preserve"> </w:t>
      </w:r>
      <w:r w:rsidRPr="00837F50">
        <w:rPr>
          <w:lang w:val="da-DK"/>
        </w:rPr>
        <w:t>for</w:t>
      </w:r>
      <w:r w:rsidRPr="00837F50">
        <w:rPr>
          <w:spacing w:val="40"/>
          <w:lang w:val="da-DK"/>
        </w:rPr>
        <w:t xml:space="preserve"> </w:t>
      </w:r>
      <w:r w:rsidRPr="00837F50">
        <w:rPr>
          <w:lang w:val="da-DK"/>
        </w:rPr>
        <w:t>at</w:t>
      </w:r>
      <w:r w:rsidRPr="00837F50">
        <w:rPr>
          <w:spacing w:val="40"/>
          <w:lang w:val="da-DK"/>
        </w:rPr>
        <w:t xml:space="preserve"> </w:t>
      </w:r>
      <w:r w:rsidRPr="00837F50">
        <w:rPr>
          <w:lang w:val="da-DK"/>
        </w:rPr>
        <w:t>sikre,</w:t>
      </w:r>
      <w:r w:rsidRPr="00837F50">
        <w:rPr>
          <w:spacing w:val="40"/>
          <w:lang w:val="da-DK"/>
        </w:rPr>
        <w:t xml:space="preserve"> </w:t>
      </w:r>
      <w:r w:rsidRPr="00837F50">
        <w:rPr>
          <w:lang w:val="da-DK"/>
        </w:rPr>
        <w:t>at</w:t>
      </w:r>
      <w:r w:rsidRPr="00837F50">
        <w:rPr>
          <w:spacing w:val="40"/>
          <w:lang w:val="da-DK"/>
        </w:rPr>
        <w:t xml:space="preserve"> </w:t>
      </w:r>
      <w:r w:rsidRPr="00837F50">
        <w:rPr>
          <w:lang w:val="da-DK"/>
        </w:rPr>
        <w:t>Lægemiddelstyrelsen</w:t>
      </w:r>
      <w:r w:rsidRPr="00837F50">
        <w:rPr>
          <w:spacing w:val="40"/>
          <w:lang w:val="da-DK"/>
        </w:rPr>
        <w:t xml:space="preserve"> </w:t>
      </w:r>
      <w:r w:rsidRPr="00837F50">
        <w:rPr>
          <w:lang w:val="da-DK"/>
        </w:rPr>
        <w:t>har</w:t>
      </w:r>
      <w:r w:rsidRPr="00837F50">
        <w:rPr>
          <w:spacing w:val="40"/>
          <w:lang w:val="da-DK"/>
        </w:rPr>
        <w:t xml:space="preserve"> </w:t>
      </w:r>
      <w:r w:rsidRPr="00837F50">
        <w:rPr>
          <w:lang w:val="da-DK"/>
        </w:rPr>
        <w:t>opdateret</w:t>
      </w:r>
      <w:r w:rsidRPr="00837F50">
        <w:rPr>
          <w:spacing w:val="40"/>
          <w:lang w:val="da-DK"/>
        </w:rPr>
        <w:t xml:space="preserve"> </w:t>
      </w:r>
      <w:r w:rsidRPr="00837F50">
        <w:rPr>
          <w:lang w:val="da-DK"/>
        </w:rPr>
        <w:t>viden</w:t>
      </w:r>
      <w:r w:rsidRPr="00837F50">
        <w:rPr>
          <w:spacing w:val="40"/>
          <w:lang w:val="da-DK"/>
        </w:rPr>
        <w:t xml:space="preserve"> </w:t>
      </w:r>
      <w:r w:rsidRPr="00837F50">
        <w:rPr>
          <w:lang w:val="da-DK"/>
        </w:rPr>
        <w:t>om,</w:t>
      </w:r>
      <w:r w:rsidRPr="00837F50">
        <w:rPr>
          <w:spacing w:val="40"/>
          <w:lang w:val="da-DK"/>
        </w:rPr>
        <w:t xml:space="preserve"> </w:t>
      </w:r>
      <w:r w:rsidRPr="00837F50">
        <w:rPr>
          <w:lang w:val="da-DK"/>
        </w:rPr>
        <w:t>hvem</w:t>
      </w:r>
      <w:r w:rsidRPr="00837F50">
        <w:rPr>
          <w:spacing w:val="40"/>
          <w:lang w:val="da-DK"/>
        </w:rPr>
        <w:t xml:space="preserve"> </w:t>
      </w:r>
      <w:r w:rsidRPr="00837F50">
        <w:rPr>
          <w:lang w:val="da-DK"/>
        </w:rPr>
        <w:t>MAH</w:t>
      </w:r>
      <w:r w:rsidRPr="00837F50">
        <w:rPr>
          <w:spacing w:val="40"/>
          <w:lang w:val="da-DK"/>
        </w:rPr>
        <w:t xml:space="preserve"> </w:t>
      </w:r>
      <w:r w:rsidRPr="00837F50">
        <w:rPr>
          <w:lang w:val="da-DK"/>
        </w:rPr>
        <w:t>har</w:t>
      </w:r>
      <w:r w:rsidRPr="00837F50">
        <w:rPr>
          <w:spacing w:val="40"/>
          <w:lang w:val="da-DK"/>
        </w:rPr>
        <w:t xml:space="preserve"> </w:t>
      </w:r>
      <w:r w:rsidRPr="00837F50">
        <w:rPr>
          <w:lang w:val="da-DK"/>
        </w:rPr>
        <w:t>udpeget som repræsentant, da det er denne, som Lægemiddelstyrelsen kommunikerer med, samt for at sikre den nødvendige opdatering af produktresuméets oplysninger om repræsentant.</w:t>
      </w:r>
    </w:p>
    <w:p w14:paraId="6AE9078E" w14:textId="77777777" w:rsidR="00D75258" w:rsidRPr="00837F50" w:rsidRDefault="009F0C13">
      <w:pPr>
        <w:pStyle w:val="Brdtekst"/>
        <w:spacing w:before="63" w:line="249" w:lineRule="auto"/>
        <w:ind w:right="105"/>
        <w:rPr>
          <w:lang w:val="da-DK"/>
        </w:rPr>
      </w:pPr>
      <w:r w:rsidRPr="00837F50">
        <w:rPr>
          <w:lang w:val="da-DK"/>
        </w:rPr>
        <w:t>En variation af type IAIN kan implementeres uden forudgående godkendelse af Lægemiddelstyrelsen, men skal meddeles til Lægemiddelstyrelsen senest umiddelbart efter variationens implementering.</w:t>
      </w:r>
    </w:p>
    <w:p w14:paraId="08D3BF16" w14:textId="77777777" w:rsidR="00D75258" w:rsidRPr="00837F50" w:rsidRDefault="009F0C13">
      <w:pPr>
        <w:pStyle w:val="Brdtekst"/>
        <w:spacing w:line="249" w:lineRule="auto"/>
        <w:ind w:right="106"/>
        <w:rPr>
          <w:lang w:val="da-DK"/>
        </w:rPr>
      </w:pPr>
      <w:r w:rsidRPr="00837F50">
        <w:rPr>
          <w:lang w:val="da-DK"/>
        </w:rPr>
        <w:t>Som dokumentation for adresseændringen kan virksomheden sammen med variationsansøgningen ind- sende en kopi af dens anmodning om adresseflytning til Erhvervsstyrelsen. Kopi af flytteaccepten fra Erhvervsstyrelsen vil også være tilstrækkelig dokumentation.</w:t>
      </w:r>
    </w:p>
    <w:p w14:paraId="3E566311" w14:textId="77777777" w:rsidR="00D75258" w:rsidRPr="00837F50" w:rsidRDefault="009F0C13">
      <w:pPr>
        <w:pStyle w:val="Brdtekst"/>
        <w:spacing w:before="63"/>
        <w:ind w:left="320" w:firstLine="0"/>
        <w:rPr>
          <w:lang w:val="da-DK"/>
        </w:rPr>
      </w:pPr>
      <w:r w:rsidRPr="00837F50">
        <w:rPr>
          <w:lang w:val="da-DK"/>
        </w:rPr>
        <w:t>De</w:t>
      </w:r>
      <w:r w:rsidRPr="00837F50">
        <w:rPr>
          <w:spacing w:val="47"/>
          <w:lang w:val="da-DK"/>
        </w:rPr>
        <w:t xml:space="preserve"> </w:t>
      </w:r>
      <w:r w:rsidRPr="00837F50">
        <w:rPr>
          <w:lang w:val="da-DK"/>
        </w:rPr>
        <w:t>nævnte</w:t>
      </w:r>
      <w:r w:rsidRPr="00837F50">
        <w:rPr>
          <w:spacing w:val="51"/>
          <w:lang w:val="da-DK"/>
        </w:rPr>
        <w:t xml:space="preserve"> </w:t>
      </w:r>
      <w:r w:rsidRPr="00837F50">
        <w:rPr>
          <w:lang w:val="da-DK"/>
        </w:rPr>
        <w:t>variationer</w:t>
      </w:r>
      <w:r w:rsidRPr="00837F50">
        <w:rPr>
          <w:spacing w:val="51"/>
          <w:lang w:val="da-DK"/>
        </w:rPr>
        <w:t xml:space="preserve"> </w:t>
      </w:r>
      <w:r w:rsidRPr="00837F50">
        <w:rPr>
          <w:lang w:val="da-DK"/>
        </w:rPr>
        <w:t>skal</w:t>
      </w:r>
      <w:r w:rsidRPr="00837F50">
        <w:rPr>
          <w:spacing w:val="50"/>
          <w:lang w:val="da-DK"/>
        </w:rPr>
        <w:t xml:space="preserve"> </w:t>
      </w:r>
      <w:r w:rsidRPr="00837F50">
        <w:rPr>
          <w:lang w:val="da-DK"/>
        </w:rPr>
        <w:t>anmeldes</w:t>
      </w:r>
      <w:r w:rsidRPr="00837F50">
        <w:rPr>
          <w:spacing w:val="51"/>
          <w:lang w:val="da-DK"/>
        </w:rPr>
        <w:t xml:space="preserve"> </w:t>
      </w:r>
      <w:r w:rsidRPr="00837F50">
        <w:rPr>
          <w:lang w:val="da-DK"/>
        </w:rPr>
        <w:t>til</w:t>
      </w:r>
      <w:r w:rsidRPr="00837F50">
        <w:rPr>
          <w:spacing w:val="51"/>
          <w:lang w:val="da-DK"/>
        </w:rPr>
        <w:t xml:space="preserve"> </w:t>
      </w:r>
      <w:r w:rsidRPr="00837F50">
        <w:rPr>
          <w:lang w:val="da-DK"/>
        </w:rPr>
        <w:t>Medicinpriser</w:t>
      </w:r>
      <w:r w:rsidRPr="00837F50">
        <w:rPr>
          <w:spacing w:val="49"/>
          <w:lang w:val="da-DK"/>
        </w:rPr>
        <w:t xml:space="preserve"> </w:t>
      </w:r>
      <w:r w:rsidRPr="00837F50">
        <w:rPr>
          <w:lang w:val="da-DK"/>
        </w:rPr>
        <w:t>via</w:t>
      </w:r>
      <w:r w:rsidRPr="00837F50">
        <w:rPr>
          <w:spacing w:val="51"/>
          <w:lang w:val="da-DK"/>
        </w:rPr>
        <w:t xml:space="preserve"> </w:t>
      </w:r>
      <w:r w:rsidRPr="00837F50">
        <w:rPr>
          <w:lang w:val="da-DK"/>
        </w:rPr>
        <w:t>DKMAnet.</w:t>
      </w:r>
      <w:r w:rsidRPr="00837F50">
        <w:rPr>
          <w:spacing w:val="50"/>
          <w:lang w:val="da-DK"/>
        </w:rPr>
        <w:t xml:space="preserve"> </w:t>
      </w:r>
      <w:r w:rsidRPr="00837F50">
        <w:rPr>
          <w:lang w:val="da-DK"/>
        </w:rPr>
        <w:t>Der</w:t>
      </w:r>
      <w:r w:rsidRPr="00837F50">
        <w:rPr>
          <w:spacing w:val="50"/>
          <w:lang w:val="da-DK"/>
        </w:rPr>
        <w:t xml:space="preserve"> </w:t>
      </w:r>
      <w:r w:rsidRPr="00837F50">
        <w:rPr>
          <w:lang w:val="da-DK"/>
        </w:rPr>
        <w:t>skal</w:t>
      </w:r>
      <w:r w:rsidRPr="00837F50">
        <w:rPr>
          <w:spacing w:val="50"/>
          <w:lang w:val="da-DK"/>
        </w:rPr>
        <w:t xml:space="preserve"> </w:t>
      </w:r>
      <w:r w:rsidRPr="00837F50">
        <w:rPr>
          <w:lang w:val="da-DK"/>
        </w:rPr>
        <w:t>anmeldes</w:t>
      </w:r>
      <w:r w:rsidRPr="00837F50">
        <w:rPr>
          <w:spacing w:val="51"/>
          <w:lang w:val="da-DK"/>
        </w:rPr>
        <w:t xml:space="preserve"> </w:t>
      </w:r>
      <w:r w:rsidRPr="00837F50">
        <w:rPr>
          <w:lang w:val="da-DK"/>
        </w:rPr>
        <w:t>for</w:t>
      </w:r>
      <w:r w:rsidRPr="00837F50">
        <w:rPr>
          <w:spacing w:val="51"/>
          <w:lang w:val="da-DK"/>
        </w:rPr>
        <w:t xml:space="preserve"> </w:t>
      </w:r>
      <w:r w:rsidRPr="00837F50">
        <w:rPr>
          <w:spacing w:val="-4"/>
          <w:lang w:val="da-DK"/>
        </w:rPr>
        <w:t>hele</w:t>
      </w:r>
    </w:p>
    <w:p w14:paraId="1323663C" w14:textId="77777777" w:rsidR="00D75258" w:rsidRPr="00837F50" w:rsidRDefault="009F0C13">
      <w:pPr>
        <w:pStyle w:val="Brdtekst"/>
        <w:spacing w:before="12" w:line="249" w:lineRule="auto"/>
        <w:ind w:right="104" w:firstLine="0"/>
        <w:rPr>
          <w:lang w:val="da-DK"/>
        </w:rPr>
      </w:pPr>
      <w:r w:rsidRPr="00837F50">
        <w:rPr>
          <w:lang w:val="da-DK"/>
        </w:rPr>
        <w:t>D. Sp.nr. på samme tid undtaget de berørte lægemidler, der ikke er eller ikke tidligere har været markeds- ført. Ved anmeldelsen tilkendegiver MAH at være parat til at markedsføre de nye pakninger på markedet med den godkendte variation.</w:t>
      </w:r>
    </w:p>
    <w:p w14:paraId="5015C438" w14:textId="77777777" w:rsidR="00D75258" w:rsidRPr="00837F50" w:rsidRDefault="009F0C13">
      <w:pPr>
        <w:pStyle w:val="Brdtekst"/>
        <w:spacing w:before="63" w:line="249" w:lineRule="auto"/>
        <w:ind w:right="104"/>
        <w:rPr>
          <w:lang w:val="da-DK"/>
        </w:rPr>
      </w:pPr>
      <w:r w:rsidRPr="00837F50">
        <w:rPr>
          <w:lang w:val="da-DK"/>
        </w:rPr>
        <w:t xml:space="preserve">Fra tidspunktet, hvor anmeldelsen til Medicinpriser træder i kraft, løber der en 2-årig implementerings- periode inden for hvilken der skal ske implementering af nye pakninger på det danske marked med den ændrede mærkning og/eller indlægsseddel. I denne periode kan der inden for det pågældende D. Sp.nr. både frigives nye og gamle pakninger på markedet. For hver implementering af en ny lægemiddelpakning </w:t>
      </w:r>
      <w:r w:rsidRPr="00837F50">
        <w:rPr>
          <w:lang w:val="da-DK"/>
        </w:rPr>
        <w:lastRenderedPageBreak/>
        <w:t>signalerer MAH, at der for den specifikke lægemiddelpakning fremadrettet kun frigives nye pakninger.</w:t>
      </w:r>
    </w:p>
    <w:p w14:paraId="6E156990" w14:textId="77777777" w:rsidR="00D75258" w:rsidRPr="00837F50" w:rsidRDefault="009F0C13">
      <w:pPr>
        <w:pStyle w:val="Brdtekst"/>
        <w:spacing w:before="65" w:line="249" w:lineRule="auto"/>
        <w:ind w:right="103"/>
        <w:rPr>
          <w:lang w:val="da-DK"/>
        </w:rPr>
      </w:pPr>
      <w:r w:rsidRPr="00837F50">
        <w:rPr>
          <w:lang w:val="da-DK"/>
        </w:rPr>
        <w:t xml:space="preserve">Når der er implementeret nye pakninger for alle de markedsførte lægemiddelpakninger med det </w:t>
      </w:r>
      <w:proofErr w:type="spellStart"/>
      <w:r w:rsidRPr="00837F50">
        <w:rPr>
          <w:lang w:val="da-DK"/>
        </w:rPr>
        <w:t>pågæl</w:t>
      </w:r>
      <w:proofErr w:type="spellEnd"/>
      <w:r w:rsidRPr="00837F50">
        <w:rPr>
          <w:lang w:val="da-DK"/>
        </w:rPr>
        <w:t xml:space="preserve">- </w:t>
      </w:r>
      <w:proofErr w:type="spellStart"/>
      <w:r w:rsidRPr="00837F50">
        <w:rPr>
          <w:lang w:val="da-DK"/>
        </w:rPr>
        <w:t>dende</w:t>
      </w:r>
      <w:proofErr w:type="spellEnd"/>
      <w:r w:rsidRPr="00837F50">
        <w:rPr>
          <w:spacing w:val="20"/>
          <w:lang w:val="da-DK"/>
        </w:rPr>
        <w:t xml:space="preserve"> </w:t>
      </w:r>
      <w:r w:rsidRPr="00837F50">
        <w:rPr>
          <w:lang w:val="da-DK"/>
        </w:rPr>
        <w:t>D.</w:t>
      </w:r>
      <w:r w:rsidRPr="00837F50">
        <w:rPr>
          <w:spacing w:val="22"/>
          <w:lang w:val="da-DK"/>
        </w:rPr>
        <w:t xml:space="preserve"> </w:t>
      </w:r>
      <w:r w:rsidRPr="00837F50">
        <w:rPr>
          <w:lang w:val="da-DK"/>
        </w:rPr>
        <w:t>Sp.nr.</w:t>
      </w:r>
      <w:r w:rsidRPr="00837F50">
        <w:rPr>
          <w:spacing w:val="22"/>
          <w:lang w:val="da-DK"/>
        </w:rPr>
        <w:t xml:space="preserve"> </w:t>
      </w:r>
      <w:r w:rsidRPr="00837F50">
        <w:rPr>
          <w:lang w:val="da-DK"/>
        </w:rPr>
        <w:t>eller</w:t>
      </w:r>
      <w:r w:rsidRPr="00837F50">
        <w:rPr>
          <w:spacing w:val="23"/>
          <w:lang w:val="da-DK"/>
        </w:rPr>
        <w:t xml:space="preserve"> </w:t>
      </w:r>
      <w:r w:rsidRPr="00837F50">
        <w:rPr>
          <w:lang w:val="da-DK"/>
        </w:rPr>
        <w:t>senest</w:t>
      </w:r>
      <w:r w:rsidRPr="00837F50">
        <w:rPr>
          <w:spacing w:val="22"/>
          <w:lang w:val="da-DK"/>
        </w:rPr>
        <w:t xml:space="preserve"> </w:t>
      </w:r>
      <w:r w:rsidRPr="00837F50">
        <w:rPr>
          <w:lang w:val="da-DK"/>
        </w:rPr>
        <w:t>ved</w:t>
      </w:r>
      <w:r w:rsidRPr="00837F50">
        <w:rPr>
          <w:spacing w:val="22"/>
          <w:lang w:val="da-DK"/>
        </w:rPr>
        <w:t xml:space="preserve"> </w:t>
      </w:r>
      <w:r w:rsidRPr="00837F50">
        <w:rPr>
          <w:lang w:val="da-DK"/>
        </w:rPr>
        <w:t>udløb</w:t>
      </w:r>
      <w:r w:rsidRPr="00837F50">
        <w:rPr>
          <w:spacing w:val="23"/>
          <w:lang w:val="da-DK"/>
        </w:rPr>
        <w:t xml:space="preserve"> </w:t>
      </w:r>
      <w:r w:rsidRPr="00837F50">
        <w:rPr>
          <w:lang w:val="da-DK"/>
        </w:rPr>
        <w:t>af</w:t>
      </w:r>
      <w:r w:rsidRPr="00837F50">
        <w:rPr>
          <w:spacing w:val="22"/>
          <w:lang w:val="da-DK"/>
        </w:rPr>
        <w:t xml:space="preserve"> </w:t>
      </w:r>
      <w:r w:rsidRPr="00837F50">
        <w:rPr>
          <w:lang w:val="da-DK"/>
        </w:rPr>
        <w:t>implementeringsperioden,</w:t>
      </w:r>
      <w:r w:rsidRPr="00837F50">
        <w:rPr>
          <w:spacing w:val="22"/>
          <w:lang w:val="da-DK"/>
        </w:rPr>
        <w:t xml:space="preserve"> </w:t>
      </w:r>
      <w:r w:rsidRPr="00837F50">
        <w:rPr>
          <w:lang w:val="da-DK"/>
        </w:rPr>
        <w:t>kan</w:t>
      </w:r>
      <w:r w:rsidRPr="00837F50">
        <w:rPr>
          <w:spacing w:val="22"/>
          <w:lang w:val="da-DK"/>
        </w:rPr>
        <w:t xml:space="preserve"> </w:t>
      </w:r>
      <w:r w:rsidRPr="00837F50">
        <w:rPr>
          <w:lang w:val="da-DK"/>
        </w:rPr>
        <w:t>der</w:t>
      </w:r>
      <w:r w:rsidRPr="00837F50">
        <w:rPr>
          <w:spacing w:val="23"/>
          <w:lang w:val="da-DK"/>
        </w:rPr>
        <w:t xml:space="preserve"> </w:t>
      </w:r>
      <w:r w:rsidRPr="00837F50">
        <w:rPr>
          <w:lang w:val="da-DK"/>
        </w:rPr>
        <w:t>kun</w:t>
      </w:r>
      <w:r w:rsidRPr="00837F50">
        <w:rPr>
          <w:spacing w:val="22"/>
          <w:lang w:val="da-DK"/>
        </w:rPr>
        <w:t xml:space="preserve"> </w:t>
      </w:r>
      <w:r w:rsidRPr="00837F50">
        <w:rPr>
          <w:lang w:val="da-DK"/>
        </w:rPr>
        <w:t>frigives</w:t>
      </w:r>
      <w:r w:rsidRPr="00837F50">
        <w:rPr>
          <w:spacing w:val="22"/>
          <w:lang w:val="da-DK"/>
        </w:rPr>
        <w:t xml:space="preserve"> </w:t>
      </w:r>
      <w:r w:rsidRPr="00837F50">
        <w:rPr>
          <w:lang w:val="da-DK"/>
        </w:rPr>
        <w:t>nye</w:t>
      </w:r>
      <w:r w:rsidRPr="00837F50">
        <w:rPr>
          <w:spacing w:val="23"/>
          <w:lang w:val="da-DK"/>
        </w:rPr>
        <w:t xml:space="preserve"> </w:t>
      </w:r>
      <w:r w:rsidRPr="00837F50">
        <w:rPr>
          <w:spacing w:val="-2"/>
          <w:lang w:val="da-DK"/>
        </w:rPr>
        <w:t>pakninger</w:t>
      </w:r>
    </w:p>
    <w:p w14:paraId="467FB59E" w14:textId="77777777" w:rsidR="00D75258" w:rsidRPr="00837F50" w:rsidRDefault="00D75258">
      <w:pPr>
        <w:spacing w:line="249" w:lineRule="auto"/>
        <w:rPr>
          <w:lang w:val="da-DK"/>
        </w:rPr>
        <w:sectPr w:rsidR="00D75258" w:rsidRPr="00837F50">
          <w:pgSz w:w="11910" w:h="16840"/>
          <w:pgMar w:top="1320" w:right="740" w:bottom="840" w:left="700" w:header="0" w:footer="652" w:gutter="0"/>
          <w:cols w:space="708"/>
        </w:sectPr>
      </w:pPr>
    </w:p>
    <w:p w14:paraId="2C67556D" w14:textId="77777777" w:rsidR="00D75258" w:rsidRPr="00837F50" w:rsidRDefault="009F0C13">
      <w:pPr>
        <w:pStyle w:val="Brdtekst"/>
        <w:spacing w:before="67" w:line="249" w:lineRule="auto"/>
        <w:ind w:right="104" w:firstLine="0"/>
        <w:rPr>
          <w:lang w:val="da-DK"/>
        </w:rPr>
      </w:pPr>
      <w:r w:rsidRPr="00837F50">
        <w:rPr>
          <w:lang w:val="da-DK"/>
        </w:rPr>
        <w:lastRenderedPageBreak/>
        <w:t>med den opdaterede mærkning mv. Der er intet krav om tilbagetrækning af pakninger med den gamle mærkning, medmindre MAH indgår i lægemiddelnavnet, jf. afsnit 6.4.4.</w:t>
      </w:r>
    </w:p>
    <w:p w14:paraId="13450713" w14:textId="77777777" w:rsidR="00D75258" w:rsidRPr="00837F50" w:rsidRDefault="009F0C13">
      <w:pPr>
        <w:pStyle w:val="Brdtekst"/>
        <w:spacing w:line="249" w:lineRule="auto"/>
        <w:ind w:right="105"/>
        <w:rPr>
          <w:lang w:val="da-DK"/>
        </w:rPr>
      </w:pPr>
      <w:r w:rsidRPr="00837F50">
        <w:rPr>
          <w:lang w:val="da-DK"/>
        </w:rPr>
        <w:t>Ved ændring af navn på MAH skal de markedsførte pakninger ikke have nyt varenummer efter reglerne i bekendtgørelse om varenumre til lægemidler til mennesker og dyr, medmindre MAH-navneændringen påvirker lægemiddelnavnet, jf. afsnit 6.4.4.</w:t>
      </w:r>
    </w:p>
    <w:p w14:paraId="5A2D1A86" w14:textId="77777777" w:rsidR="00D75258" w:rsidRPr="00837F50" w:rsidRDefault="009F0C13">
      <w:pPr>
        <w:pStyle w:val="Overskrift1"/>
        <w:numPr>
          <w:ilvl w:val="2"/>
          <w:numId w:val="5"/>
        </w:numPr>
        <w:tabs>
          <w:tab w:val="left" w:pos="691"/>
        </w:tabs>
        <w:ind w:hanging="541"/>
        <w:rPr>
          <w:lang w:val="da-DK"/>
        </w:rPr>
      </w:pPr>
      <w:r w:rsidRPr="00837F50">
        <w:rPr>
          <w:lang w:val="da-DK"/>
        </w:rPr>
        <w:t>Ny</w:t>
      </w:r>
      <w:r w:rsidRPr="00837F50">
        <w:rPr>
          <w:spacing w:val="-4"/>
          <w:lang w:val="da-DK"/>
        </w:rPr>
        <w:t xml:space="preserve"> </w:t>
      </w:r>
      <w:r w:rsidRPr="00837F50">
        <w:rPr>
          <w:lang w:val="da-DK"/>
        </w:rPr>
        <w:t>repræsentant</w:t>
      </w:r>
      <w:r w:rsidRPr="00837F50">
        <w:rPr>
          <w:spacing w:val="-3"/>
          <w:lang w:val="da-DK"/>
        </w:rPr>
        <w:t xml:space="preserve"> </w:t>
      </w:r>
      <w:r w:rsidRPr="00837F50">
        <w:rPr>
          <w:lang w:val="da-DK"/>
        </w:rPr>
        <w:t>eller</w:t>
      </w:r>
      <w:r w:rsidRPr="00837F50">
        <w:rPr>
          <w:spacing w:val="-2"/>
          <w:lang w:val="da-DK"/>
        </w:rPr>
        <w:t xml:space="preserve"> </w:t>
      </w:r>
      <w:r w:rsidRPr="00837F50">
        <w:rPr>
          <w:lang w:val="da-DK"/>
        </w:rPr>
        <w:t>sletning</w:t>
      </w:r>
      <w:r w:rsidRPr="00837F50">
        <w:rPr>
          <w:spacing w:val="-4"/>
          <w:lang w:val="da-DK"/>
        </w:rPr>
        <w:t xml:space="preserve"> </w:t>
      </w:r>
      <w:r w:rsidRPr="00837F50">
        <w:rPr>
          <w:lang w:val="da-DK"/>
        </w:rPr>
        <w:t>af</w:t>
      </w:r>
      <w:r w:rsidRPr="00837F50">
        <w:rPr>
          <w:spacing w:val="-2"/>
          <w:lang w:val="da-DK"/>
        </w:rPr>
        <w:t xml:space="preserve"> repræsentant</w:t>
      </w:r>
    </w:p>
    <w:p w14:paraId="0F5F707B" w14:textId="77777777" w:rsidR="00D75258" w:rsidRPr="00450130" w:rsidRDefault="009F0C13">
      <w:pPr>
        <w:pStyle w:val="Brdtekst"/>
        <w:spacing w:before="72" w:line="249" w:lineRule="auto"/>
        <w:ind w:right="106"/>
        <w:rPr>
          <w:lang w:val="da-DK"/>
        </w:rPr>
      </w:pPr>
      <w:r w:rsidRPr="00837F50">
        <w:rPr>
          <w:lang w:val="da-DK"/>
        </w:rPr>
        <w:t xml:space="preserve">En ændring, hvor der skiftes til ny repræsentant, eller hvor repræsentanten slettes, er ikke omfattet af </w:t>
      </w:r>
      <w:ins w:id="109" w:author="Katrine Damkjær Madsen" w:date="2025-06-25T13:29:00Z">
        <w:r w:rsidR="00B741E4" w:rsidRPr="00837F50">
          <w:rPr>
            <w:lang w:val="da-DK"/>
          </w:rPr>
          <w:t>klassificeringsgui</w:t>
        </w:r>
        <w:r w:rsidR="00B741E4" w:rsidRPr="00837F50">
          <w:rPr>
            <w:spacing w:val="-2"/>
            <w:lang w:val="da-DK"/>
          </w:rPr>
          <w:t>delinen</w:t>
        </w:r>
      </w:ins>
      <w:del w:id="110" w:author="Katrine Damkjær Madsen" w:date="2025-06-25T13:29:00Z">
        <w:r w:rsidRPr="00837F50" w:rsidDel="00B741E4">
          <w:rPr>
            <w:lang w:val="da-DK"/>
          </w:rPr>
          <w:delText>variationsforordningen</w:delText>
        </w:r>
      </w:del>
      <w:r w:rsidRPr="00837F50">
        <w:rPr>
          <w:lang w:val="da-DK"/>
        </w:rPr>
        <w:t xml:space="preserve">. Af praktiske hensyn er det i Danmark besluttet at behandle disse ændringer som en national type IB variation klassificering </w:t>
      </w:r>
      <w:del w:id="111" w:author="Katrine Damkjær Madsen" w:date="2025-06-25T13:30:00Z">
        <w:r w:rsidRPr="00837F50" w:rsidDel="00A309A1">
          <w:rPr>
            <w:lang w:val="da-DK"/>
          </w:rPr>
          <w:delText>A.z</w:delText>
        </w:r>
      </w:del>
      <w:proofErr w:type="spellStart"/>
      <w:ins w:id="112" w:author="Katrine Damkjær Madsen" w:date="2025-06-25T13:30:00Z">
        <w:r w:rsidR="00A309A1" w:rsidRPr="00A309A1">
          <w:rPr>
            <w:lang w:val="da-DK"/>
          </w:rPr>
          <w:t>E.z</w:t>
        </w:r>
      </w:ins>
      <w:proofErr w:type="spellEnd"/>
      <w:r w:rsidRPr="00450130">
        <w:rPr>
          <w:lang w:val="da-DK"/>
        </w:rPr>
        <w:t>. Dette betyder i praksis, at der i variationsansøgningsske</w:t>
      </w:r>
      <w:del w:id="113" w:author="Katrine Damkjær Madsen" w:date="2025-06-25T13:31:00Z">
        <w:r w:rsidRPr="00450130" w:rsidDel="00A309A1">
          <w:rPr>
            <w:lang w:val="da-DK"/>
          </w:rPr>
          <w:delText xml:space="preserve">- </w:delText>
        </w:r>
      </w:del>
      <w:r w:rsidRPr="00450130">
        <w:rPr>
          <w:lang w:val="da-DK"/>
        </w:rPr>
        <w:t xml:space="preserve">maet udelukkende skal afkrydses i ”National </w:t>
      </w:r>
      <w:proofErr w:type="spellStart"/>
      <w:r w:rsidRPr="00450130">
        <w:rPr>
          <w:lang w:val="da-DK"/>
        </w:rPr>
        <w:t>Authorisation</w:t>
      </w:r>
      <w:proofErr w:type="spellEnd"/>
      <w:r w:rsidRPr="00450130">
        <w:rPr>
          <w:lang w:val="da-DK"/>
        </w:rPr>
        <w:t>” selvom et givent lægemiddel er godkendt efter MRP eller DCP.</w:t>
      </w:r>
    </w:p>
    <w:p w14:paraId="5B6AE471" w14:textId="77777777" w:rsidR="00D75258" w:rsidRPr="00450130" w:rsidRDefault="009F0C13">
      <w:pPr>
        <w:pStyle w:val="Brdtekst"/>
        <w:spacing w:before="65" w:line="249" w:lineRule="auto"/>
        <w:ind w:right="106"/>
        <w:rPr>
          <w:lang w:val="da-DK"/>
        </w:rPr>
      </w:pPr>
      <w:r w:rsidRPr="00450130">
        <w:rPr>
          <w:lang w:val="da-DK"/>
        </w:rPr>
        <w:t>Ansøgning om tilladelse til udpegning af en ny repræsentant eller sletning af en repræsentant skal indgives af MAH.</w:t>
      </w:r>
    </w:p>
    <w:p w14:paraId="2ECAA103" w14:textId="77777777" w:rsidR="00D75258" w:rsidRPr="00450130" w:rsidRDefault="009F0C13">
      <w:pPr>
        <w:pStyle w:val="Brdtekst"/>
        <w:spacing w:line="249" w:lineRule="auto"/>
        <w:ind w:right="103"/>
        <w:rPr>
          <w:lang w:val="da-DK"/>
        </w:rPr>
      </w:pPr>
      <w:r w:rsidRPr="00450130">
        <w:rPr>
          <w:lang w:val="da-DK"/>
        </w:rPr>
        <w:t>Efter godkendelse skal variationen anmeldes til Medicinpriser via DKMAnet. Der skal anmeldes for hele D. Sp.nr. på samme tid undtaget de berørte lægemidler, der ikke er eller ikke tidligere har været markedsført. Ved anmeldelsen tilkendegiver MAH at være parat til at markedsføre de nye pakninger på markedet med den godkendte variation.</w:t>
      </w:r>
    </w:p>
    <w:p w14:paraId="2E8FC163" w14:textId="77777777" w:rsidR="00D75258" w:rsidRPr="00450130" w:rsidRDefault="009F0C13">
      <w:pPr>
        <w:pStyle w:val="Brdtekst"/>
        <w:spacing w:before="64" w:line="249" w:lineRule="auto"/>
        <w:ind w:right="105"/>
        <w:rPr>
          <w:lang w:val="da-DK"/>
        </w:rPr>
      </w:pPr>
      <w:r w:rsidRPr="00450130">
        <w:rPr>
          <w:lang w:val="da-DK"/>
        </w:rPr>
        <w:t>Fra tidspunktet, hvor anmeldelsen til Medicinpriser træder i kraft, løber der en 2-årig implementerings- periode.</w:t>
      </w:r>
      <w:r w:rsidRPr="00450130">
        <w:rPr>
          <w:spacing w:val="-2"/>
          <w:lang w:val="da-DK"/>
        </w:rPr>
        <w:t xml:space="preserve"> </w:t>
      </w:r>
      <w:r w:rsidRPr="00450130">
        <w:rPr>
          <w:lang w:val="da-DK"/>
        </w:rPr>
        <w:t>I</w:t>
      </w:r>
      <w:r w:rsidRPr="00450130">
        <w:rPr>
          <w:spacing w:val="-2"/>
          <w:lang w:val="da-DK"/>
        </w:rPr>
        <w:t xml:space="preserve"> </w:t>
      </w:r>
      <w:r w:rsidRPr="00450130">
        <w:rPr>
          <w:lang w:val="da-DK"/>
        </w:rPr>
        <w:t>denne</w:t>
      </w:r>
      <w:r w:rsidRPr="00450130">
        <w:rPr>
          <w:spacing w:val="-2"/>
          <w:lang w:val="da-DK"/>
        </w:rPr>
        <w:t xml:space="preserve"> </w:t>
      </w:r>
      <w:r w:rsidRPr="00450130">
        <w:rPr>
          <w:lang w:val="da-DK"/>
        </w:rPr>
        <w:t>periode</w:t>
      </w:r>
      <w:r w:rsidRPr="00450130">
        <w:rPr>
          <w:spacing w:val="-2"/>
          <w:lang w:val="da-DK"/>
        </w:rPr>
        <w:t xml:space="preserve"> </w:t>
      </w:r>
      <w:r w:rsidRPr="00450130">
        <w:rPr>
          <w:lang w:val="da-DK"/>
        </w:rPr>
        <w:t>kan</w:t>
      </w:r>
      <w:r w:rsidRPr="00450130">
        <w:rPr>
          <w:spacing w:val="-2"/>
          <w:lang w:val="da-DK"/>
        </w:rPr>
        <w:t xml:space="preserve"> </w:t>
      </w:r>
      <w:r w:rsidRPr="00450130">
        <w:rPr>
          <w:lang w:val="da-DK"/>
        </w:rPr>
        <w:t>der</w:t>
      </w:r>
      <w:r w:rsidRPr="00450130">
        <w:rPr>
          <w:spacing w:val="-2"/>
          <w:lang w:val="da-DK"/>
        </w:rPr>
        <w:t xml:space="preserve"> </w:t>
      </w:r>
      <w:r w:rsidRPr="00450130">
        <w:rPr>
          <w:lang w:val="da-DK"/>
        </w:rPr>
        <w:t>inden</w:t>
      </w:r>
      <w:r w:rsidRPr="00450130">
        <w:rPr>
          <w:spacing w:val="-1"/>
          <w:lang w:val="da-DK"/>
        </w:rPr>
        <w:t xml:space="preserve"> </w:t>
      </w:r>
      <w:r w:rsidRPr="00450130">
        <w:rPr>
          <w:lang w:val="da-DK"/>
        </w:rPr>
        <w:t>for</w:t>
      </w:r>
      <w:r w:rsidRPr="00450130">
        <w:rPr>
          <w:spacing w:val="-2"/>
          <w:lang w:val="da-DK"/>
        </w:rPr>
        <w:t xml:space="preserve"> </w:t>
      </w:r>
      <w:r w:rsidRPr="00450130">
        <w:rPr>
          <w:lang w:val="da-DK"/>
        </w:rPr>
        <w:t>det</w:t>
      </w:r>
      <w:r w:rsidRPr="00450130">
        <w:rPr>
          <w:spacing w:val="-2"/>
          <w:lang w:val="da-DK"/>
        </w:rPr>
        <w:t xml:space="preserve"> </w:t>
      </w:r>
      <w:r w:rsidRPr="00450130">
        <w:rPr>
          <w:lang w:val="da-DK"/>
        </w:rPr>
        <w:t>pågældende</w:t>
      </w:r>
      <w:r w:rsidRPr="00450130">
        <w:rPr>
          <w:spacing w:val="-2"/>
          <w:lang w:val="da-DK"/>
        </w:rPr>
        <w:t xml:space="preserve"> </w:t>
      </w:r>
      <w:r w:rsidRPr="00450130">
        <w:rPr>
          <w:lang w:val="da-DK"/>
        </w:rPr>
        <w:t>D.</w:t>
      </w:r>
      <w:r w:rsidRPr="00450130">
        <w:rPr>
          <w:spacing w:val="-2"/>
          <w:lang w:val="da-DK"/>
        </w:rPr>
        <w:t xml:space="preserve"> </w:t>
      </w:r>
      <w:r w:rsidRPr="00450130">
        <w:rPr>
          <w:lang w:val="da-DK"/>
        </w:rPr>
        <w:t>Sp.nr.</w:t>
      </w:r>
      <w:r w:rsidRPr="00450130">
        <w:rPr>
          <w:spacing w:val="-2"/>
          <w:lang w:val="da-DK"/>
        </w:rPr>
        <w:t xml:space="preserve"> </w:t>
      </w:r>
      <w:r w:rsidRPr="00450130">
        <w:rPr>
          <w:lang w:val="da-DK"/>
        </w:rPr>
        <w:t>både</w:t>
      </w:r>
      <w:r w:rsidRPr="00450130">
        <w:rPr>
          <w:spacing w:val="-2"/>
          <w:lang w:val="da-DK"/>
        </w:rPr>
        <w:t xml:space="preserve"> </w:t>
      </w:r>
      <w:r w:rsidRPr="00450130">
        <w:rPr>
          <w:lang w:val="da-DK"/>
        </w:rPr>
        <w:t>frigives</w:t>
      </w:r>
      <w:r w:rsidRPr="00450130">
        <w:rPr>
          <w:spacing w:val="-2"/>
          <w:lang w:val="da-DK"/>
        </w:rPr>
        <w:t xml:space="preserve"> </w:t>
      </w:r>
      <w:r w:rsidRPr="00450130">
        <w:rPr>
          <w:lang w:val="da-DK"/>
        </w:rPr>
        <w:t>nye</w:t>
      </w:r>
      <w:r w:rsidRPr="00450130">
        <w:rPr>
          <w:spacing w:val="-2"/>
          <w:lang w:val="da-DK"/>
        </w:rPr>
        <w:t xml:space="preserve"> </w:t>
      </w:r>
      <w:r w:rsidRPr="00450130">
        <w:rPr>
          <w:lang w:val="da-DK"/>
        </w:rPr>
        <w:t>og</w:t>
      </w:r>
      <w:r w:rsidRPr="00450130">
        <w:rPr>
          <w:spacing w:val="-2"/>
          <w:lang w:val="da-DK"/>
        </w:rPr>
        <w:t xml:space="preserve"> </w:t>
      </w:r>
      <w:r w:rsidRPr="00450130">
        <w:rPr>
          <w:lang w:val="da-DK"/>
        </w:rPr>
        <w:t>gamle</w:t>
      </w:r>
      <w:r w:rsidRPr="00450130">
        <w:rPr>
          <w:spacing w:val="-2"/>
          <w:lang w:val="da-DK"/>
        </w:rPr>
        <w:t xml:space="preserve"> </w:t>
      </w:r>
      <w:r w:rsidRPr="00450130">
        <w:rPr>
          <w:lang w:val="da-DK"/>
        </w:rPr>
        <w:t>pakninger på markedet. For hver implementering af en ny lægemiddelpakning signalerer MAH, at der for den specifikke lægemiddelpakning fremadrettet kun frigives nye pakninger.</w:t>
      </w:r>
    </w:p>
    <w:p w14:paraId="5BFACFE0" w14:textId="77777777" w:rsidR="00D75258" w:rsidRPr="00450130" w:rsidRDefault="009F0C13">
      <w:pPr>
        <w:pStyle w:val="Brdtekst"/>
        <w:spacing w:before="64" w:line="249" w:lineRule="auto"/>
        <w:ind w:right="103"/>
        <w:rPr>
          <w:lang w:val="da-DK"/>
        </w:rPr>
      </w:pPr>
      <w:r w:rsidRPr="00450130">
        <w:rPr>
          <w:lang w:val="da-DK"/>
        </w:rPr>
        <w:t xml:space="preserve">Når der er implementeret nye pakninger for alle de markedsførte lægemiddelpakninger med det </w:t>
      </w:r>
      <w:proofErr w:type="spellStart"/>
      <w:r w:rsidRPr="00450130">
        <w:rPr>
          <w:lang w:val="da-DK"/>
        </w:rPr>
        <w:t>pågæl</w:t>
      </w:r>
      <w:proofErr w:type="spellEnd"/>
      <w:r w:rsidRPr="00450130">
        <w:rPr>
          <w:lang w:val="da-DK"/>
        </w:rPr>
        <w:t xml:space="preserve">- </w:t>
      </w:r>
      <w:proofErr w:type="spellStart"/>
      <w:r w:rsidRPr="00450130">
        <w:rPr>
          <w:lang w:val="da-DK"/>
        </w:rPr>
        <w:t>dende</w:t>
      </w:r>
      <w:proofErr w:type="spellEnd"/>
      <w:r w:rsidRPr="00450130">
        <w:rPr>
          <w:lang w:val="da-DK"/>
        </w:rPr>
        <w:t xml:space="preserve"> D. Sp.nr. eller senest ved udløb af implementeringsperioden, kan der kun frigives pakninger med den nye mærkning. Der er intet krav om tilbagetrækning af pakninger med den gamle mærkning.</w:t>
      </w:r>
    </w:p>
    <w:p w14:paraId="4005A735" w14:textId="77777777" w:rsidR="00D75258" w:rsidRPr="00450130" w:rsidRDefault="009F0C13">
      <w:pPr>
        <w:pStyle w:val="Brdtekst"/>
        <w:spacing w:before="63" w:line="249" w:lineRule="auto"/>
        <w:ind w:right="105"/>
        <w:rPr>
          <w:lang w:val="da-DK"/>
        </w:rPr>
      </w:pPr>
      <w:r w:rsidRPr="00450130">
        <w:rPr>
          <w:lang w:val="da-DK"/>
        </w:rPr>
        <w:t>Er der tale om implementering af en repræsentantændring på dele af ét D. Sp.nr., skal ændringen anmeldes på samtlige berørte markedsføringstilladelsesnumre (”MT-numre”). Der vil fortsat gælde det samme implementeringsforløb og de samme frister.</w:t>
      </w:r>
    </w:p>
    <w:p w14:paraId="33EC6622" w14:textId="77777777" w:rsidR="00D75258" w:rsidRPr="00450130" w:rsidRDefault="009F0C13">
      <w:pPr>
        <w:pStyle w:val="Overskrift1"/>
        <w:numPr>
          <w:ilvl w:val="2"/>
          <w:numId w:val="5"/>
        </w:numPr>
        <w:tabs>
          <w:tab w:val="left" w:pos="691"/>
        </w:tabs>
        <w:ind w:hanging="541"/>
        <w:rPr>
          <w:lang w:val="da-DK"/>
        </w:rPr>
      </w:pPr>
      <w:r w:rsidRPr="00450130">
        <w:rPr>
          <w:lang w:val="da-DK"/>
        </w:rPr>
        <w:t>Ny</w:t>
      </w:r>
      <w:r w:rsidRPr="00450130">
        <w:rPr>
          <w:spacing w:val="-4"/>
          <w:lang w:val="da-DK"/>
        </w:rPr>
        <w:t xml:space="preserve"> </w:t>
      </w:r>
      <w:r w:rsidRPr="00450130">
        <w:rPr>
          <w:lang w:val="da-DK"/>
        </w:rPr>
        <w:t>MAH</w:t>
      </w:r>
      <w:r w:rsidRPr="00450130">
        <w:rPr>
          <w:spacing w:val="-2"/>
          <w:lang w:val="da-DK"/>
        </w:rPr>
        <w:t xml:space="preserve"> </w:t>
      </w:r>
      <w:r w:rsidRPr="00450130">
        <w:rPr>
          <w:lang w:val="da-DK"/>
        </w:rPr>
        <w:t>samt</w:t>
      </w:r>
      <w:r w:rsidRPr="00450130">
        <w:rPr>
          <w:spacing w:val="-3"/>
          <w:lang w:val="da-DK"/>
        </w:rPr>
        <w:t xml:space="preserve"> </w:t>
      </w:r>
      <w:r w:rsidRPr="00450130">
        <w:rPr>
          <w:lang w:val="da-DK"/>
        </w:rPr>
        <w:t>evt.</w:t>
      </w:r>
      <w:r w:rsidRPr="00450130">
        <w:rPr>
          <w:spacing w:val="-2"/>
          <w:lang w:val="da-DK"/>
        </w:rPr>
        <w:t xml:space="preserve"> </w:t>
      </w:r>
      <w:r w:rsidRPr="00450130">
        <w:rPr>
          <w:lang w:val="da-DK"/>
        </w:rPr>
        <w:t>konsekvenser</w:t>
      </w:r>
      <w:r w:rsidRPr="00450130">
        <w:rPr>
          <w:spacing w:val="-3"/>
          <w:lang w:val="da-DK"/>
        </w:rPr>
        <w:t xml:space="preserve"> </w:t>
      </w:r>
      <w:r w:rsidRPr="00450130">
        <w:rPr>
          <w:lang w:val="da-DK"/>
        </w:rPr>
        <w:t>for</w:t>
      </w:r>
      <w:r w:rsidRPr="00450130">
        <w:rPr>
          <w:spacing w:val="-2"/>
          <w:lang w:val="da-DK"/>
        </w:rPr>
        <w:t xml:space="preserve"> </w:t>
      </w:r>
      <w:r w:rsidRPr="00450130">
        <w:rPr>
          <w:lang w:val="da-DK"/>
        </w:rPr>
        <w:t>lægemidlets</w:t>
      </w:r>
      <w:r w:rsidRPr="00450130">
        <w:rPr>
          <w:spacing w:val="-2"/>
          <w:lang w:val="da-DK"/>
        </w:rPr>
        <w:t xml:space="preserve"> </w:t>
      </w:r>
      <w:r w:rsidRPr="00450130">
        <w:rPr>
          <w:spacing w:val="-4"/>
          <w:lang w:val="da-DK"/>
        </w:rPr>
        <w:t>navn</w:t>
      </w:r>
    </w:p>
    <w:p w14:paraId="0F1703F1" w14:textId="3B0812A1" w:rsidR="00D75258" w:rsidRPr="002C2642" w:rsidRDefault="009F0C13">
      <w:pPr>
        <w:pStyle w:val="Brdtekst"/>
        <w:spacing w:before="72" w:line="249" w:lineRule="auto"/>
        <w:ind w:right="106"/>
        <w:rPr>
          <w:lang w:val="da-DK"/>
        </w:rPr>
      </w:pPr>
      <w:r w:rsidRPr="00450130">
        <w:rPr>
          <w:lang w:val="da-DK"/>
        </w:rPr>
        <w:t xml:space="preserve">En ændring til ny MAH er ikke omfattet af </w:t>
      </w:r>
      <w:ins w:id="114" w:author="Katrine Damkjær Madsen" w:date="2025-06-25T13:31:00Z">
        <w:r w:rsidR="00A309A1" w:rsidRPr="00450130">
          <w:rPr>
            <w:lang w:val="da-DK"/>
          </w:rPr>
          <w:t>klassificeringsgui</w:t>
        </w:r>
        <w:r w:rsidR="00A309A1" w:rsidRPr="00450130">
          <w:rPr>
            <w:spacing w:val="-2"/>
            <w:lang w:val="da-DK"/>
          </w:rPr>
          <w:t>delinen</w:t>
        </w:r>
      </w:ins>
      <w:del w:id="115" w:author="Katrine Damkjær Madsen" w:date="2025-06-25T13:31:00Z">
        <w:r w:rsidRPr="00450130" w:rsidDel="00A309A1">
          <w:rPr>
            <w:lang w:val="da-DK"/>
          </w:rPr>
          <w:delText>variationsforordningen</w:delText>
        </w:r>
      </w:del>
      <w:r w:rsidRPr="00450130">
        <w:rPr>
          <w:lang w:val="da-DK"/>
        </w:rPr>
        <w:t xml:space="preserve">. Af praktiske hensyn er det i Danmark besluttet at behandle denne ændring som en national type IB variation klassificering </w:t>
      </w:r>
      <w:del w:id="116" w:author="Katrine Damkjær Madsen" w:date="2025-06-25T13:31:00Z">
        <w:r w:rsidRPr="00450130" w:rsidDel="00A309A1">
          <w:rPr>
            <w:lang w:val="da-DK"/>
          </w:rPr>
          <w:delText>A.z</w:delText>
        </w:r>
      </w:del>
      <w:proofErr w:type="spellStart"/>
      <w:ins w:id="117" w:author="Katrine Damkjær Madsen" w:date="2025-06-25T13:31:00Z">
        <w:r w:rsidR="00A309A1" w:rsidRPr="00A309A1">
          <w:rPr>
            <w:lang w:val="da-DK"/>
          </w:rPr>
          <w:t>E.z</w:t>
        </w:r>
      </w:ins>
      <w:proofErr w:type="spellEnd"/>
      <w:r w:rsidRPr="002C2642">
        <w:rPr>
          <w:lang w:val="da-DK"/>
        </w:rPr>
        <w:t xml:space="preserve">. Dette betyder i praksis, at der i variationsansøgningsskemaet udelukkende skal afkrydses i ”National </w:t>
      </w:r>
      <w:proofErr w:type="spellStart"/>
      <w:r w:rsidRPr="002C2642">
        <w:rPr>
          <w:lang w:val="da-DK"/>
        </w:rPr>
        <w:t>Authorisation</w:t>
      </w:r>
      <w:proofErr w:type="spellEnd"/>
      <w:r w:rsidRPr="002C2642">
        <w:rPr>
          <w:lang w:val="da-DK"/>
        </w:rPr>
        <w:t>” selvom et givent lægemiddel er godkendt efter MRP eller DCP.</w:t>
      </w:r>
    </w:p>
    <w:p w14:paraId="00FEE303" w14:textId="77777777" w:rsidR="00D75258" w:rsidRPr="002C2642" w:rsidRDefault="009F0C13">
      <w:pPr>
        <w:pStyle w:val="Brdtekst"/>
        <w:spacing w:before="64" w:line="249" w:lineRule="auto"/>
        <w:ind w:right="109"/>
        <w:rPr>
          <w:lang w:val="da-DK"/>
        </w:rPr>
      </w:pPr>
      <w:r w:rsidRPr="002C2642">
        <w:rPr>
          <w:lang w:val="da-DK"/>
        </w:rPr>
        <w:t>Ansøgning</w:t>
      </w:r>
      <w:r w:rsidRPr="002C2642">
        <w:rPr>
          <w:spacing w:val="-2"/>
          <w:lang w:val="da-DK"/>
        </w:rPr>
        <w:t xml:space="preserve"> </w:t>
      </w:r>
      <w:r w:rsidRPr="002C2642">
        <w:rPr>
          <w:lang w:val="da-DK"/>
        </w:rPr>
        <w:t>om</w:t>
      </w:r>
      <w:r w:rsidRPr="002C2642">
        <w:rPr>
          <w:spacing w:val="-2"/>
          <w:lang w:val="da-DK"/>
        </w:rPr>
        <w:t xml:space="preserve"> </w:t>
      </w:r>
      <w:r w:rsidRPr="002C2642">
        <w:rPr>
          <w:lang w:val="da-DK"/>
        </w:rPr>
        <w:t>ny</w:t>
      </w:r>
      <w:r w:rsidRPr="002C2642">
        <w:rPr>
          <w:spacing w:val="-2"/>
          <w:lang w:val="da-DK"/>
        </w:rPr>
        <w:t xml:space="preserve"> </w:t>
      </w:r>
      <w:r w:rsidRPr="002C2642">
        <w:rPr>
          <w:lang w:val="da-DK"/>
        </w:rPr>
        <w:t>MAH</w:t>
      </w:r>
      <w:r w:rsidRPr="002C2642">
        <w:rPr>
          <w:spacing w:val="-2"/>
          <w:lang w:val="da-DK"/>
        </w:rPr>
        <w:t xml:space="preserve"> </w:t>
      </w:r>
      <w:r w:rsidRPr="002C2642">
        <w:rPr>
          <w:lang w:val="da-DK"/>
        </w:rPr>
        <w:t>skal</w:t>
      </w:r>
      <w:r w:rsidRPr="002C2642">
        <w:rPr>
          <w:spacing w:val="-2"/>
          <w:lang w:val="da-DK"/>
        </w:rPr>
        <w:t xml:space="preserve"> </w:t>
      </w:r>
      <w:r w:rsidRPr="002C2642">
        <w:rPr>
          <w:lang w:val="da-DK"/>
        </w:rPr>
        <w:t>indgives</w:t>
      </w:r>
      <w:r w:rsidRPr="002C2642">
        <w:rPr>
          <w:spacing w:val="-1"/>
          <w:lang w:val="da-DK"/>
        </w:rPr>
        <w:t xml:space="preserve"> </w:t>
      </w:r>
      <w:r w:rsidRPr="002C2642">
        <w:rPr>
          <w:lang w:val="da-DK"/>
        </w:rPr>
        <w:t>af</w:t>
      </w:r>
      <w:r w:rsidRPr="002C2642">
        <w:rPr>
          <w:spacing w:val="-1"/>
          <w:lang w:val="da-DK"/>
        </w:rPr>
        <w:t xml:space="preserve"> </w:t>
      </w:r>
      <w:r w:rsidRPr="002C2642">
        <w:rPr>
          <w:lang w:val="da-DK"/>
        </w:rPr>
        <w:t>eksisterende</w:t>
      </w:r>
      <w:r w:rsidRPr="002C2642">
        <w:rPr>
          <w:spacing w:val="-1"/>
          <w:lang w:val="da-DK"/>
        </w:rPr>
        <w:t xml:space="preserve"> </w:t>
      </w:r>
      <w:r w:rsidRPr="002C2642">
        <w:rPr>
          <w:lang w:val="da-DK"/>
        </w:rPr>
        <w:t>MAH</w:t>
      </w:r>
      <w:r w:rsidRPr="002C2642">
        <w:rPr>
          <w:spacing w:val="-2"/>
          <w:lang w:val="da-DK"/>
        </w:rPr>
        <w:t xml:space="preserve"> </w:t>
      </w:r>
      <w:r w:rsidRPr="002C2642">
        <w:rPr>
          <w:lang w:val="da-DK"/>
        </w:rPr>
        <w:t>eller</w:t>
      </w:r>
      <w:r w:rsidRPr="002C2642">
        <w:rPr>
          <w:spacing w:val="-1"/>
          <w:lang w:val="da-DK"/>
        </w:rPr>
        <w:t xml:space="preserve"> </w:t>
      </w:r>
      <w:r w:rsidRPr="002C2642">
        <w:rPr>
          <w:lang w:val="da-DK"/>
        </w:rPr>
        <w:t>ny</w:t>
      </w:r>
      <w:r w:rsidRPr="002C2642">
        <w:rPr>
          <w:spacing w:val="-2"/>
          <w:lang w:val="da-DK"/>
        </w:rPr>
        <w:t xml:space="preserve"> </w:t>
      </w:r>
      <w:r w:rsidRPr="002C2642">
        <w:rPr>
          <w:lang w:val="da-DK"/>
        </w:rPr>
        <w:t>MAH.</w:t>
      </w:r>
      <w:r w:rsidRPr="002C2642">
        <w:rPr>
          <w:spacing w:val="-2"/>
          <w:lang w:val="da-DK"/>
        </w:rPr>
        <w:t xml:space="preserve"> </w:t>
      </w:r>
      <w:r w:rsidRPr="002C2642">
        <w:rPr>
          <w:lang w:val="da-DK"/>
        </w:rPr>
        <w:t>Det</w:t>
      </w:r>
      <w:r w:rsidRPr="002C2642">
        <w:rPr>
          <w:spacing w:val="-2"/>
          <w:lang w:val="da-DK"/>
        </w:rPr>
        <w:t xml:space="preserve"> </w:t>
      </w:r>
      <w:r w:rsidRPr="002C2642">
        <w:rPr>
          <w:lang w:val="da-DK"/>
        </w:rPr>
        <w:t>gælder</w:t>
      </w:r>
      <w:r w:rsidRPr="002C2642">
        <w:rPr>
          <w:spacing w:val="-2"/>
          <w:lang w:val="da-DK"/>
        </w:rPr>
        <w:t xml:space="preserve"> </w:t>
      </w:r>
      <w:r w:rsidRPr="002C2642">
        <w:rPr>
          <w:lang w:val="da-DK"/>
        </w:rPr>
        <w:t>både</w:t>
      </w:r>
      <w:r w:rsidRPr="002C2642">
        <w:rPr>
          <w:spacing w:val="-2"/>
          <w:lang w:val="da-DK"/>
        </w:rPr>
        <w:t xml:space="preserve"> </w:t>
      </w:r>
      <w:r w:rsidRPr="002C2642">
        <w:rPr>
          <w:lang w:val="da-DK"/>
        </w:rPr>
        <w:t>i</w:t>
      </w:r>
      <w:r w:rsidRPr="002C2642">
        <w:rPr>
          <w:spacing w:val="-1"/>
          <w:lang w:val="da-DK"/>
        </w:rPr>
        <w:t xml:space="preserve"> </w:t>
      </w:r>
      <w:proofErr w:type="spellStart"/>
      <w:r w:rsidRPr="002C2642">
        <w:rPr>
          <w:lang w:val="da-DK"/>
        </w:rPr>
        <w:t>forbindel</w:t>
      </w:r>
      <w:proofErr w:type="spellEnd"/>
      <w:r w:rsidRPr="002C2642">
        <w:rPr>
          <w:lang w:val="da-DK"/>
        </w:rPr>
        <w:t>- se med virksomhedsfusioner og ved salg af markedsføringstilladelser.</w:t>
      </w:r>
    </w:p>
    <w:p w14:paraId="4D578EE1" w14:textId="77777777" w:rsidR="00D75258" w:rsidRPr="002C2642" w:rsidRDefault="009F0C13">
      <w:pPr>
        <w:pStyle w:val="Brdtekst"/>
        <w:spacing w:line="249" w:lineRule="auto"/>
        <w:ind w:right="104"/>
        <w:rPr>
          <w:lang w:val="da-DK"/>
        </w:rPr>
      </w:pPr>
      <w:r w:rsidRPr="002C2642">
        <w:rPr>
          <w:lang w:val="da-DK"/>
        </w:rPr>
        <w:t>Ansøgningen skal indeholde en bekræftelse fra både modtager og afgiver af markedsføringstilladelsen samt</w:t>
      </w:r>
      <w:r w:rsidRPr="002C2642">
        <w:rPr>
          <w:spacing w:val="-2"/>
          <w:lang w:val="da-DK"/>
        </w:rPr>
        <w:t xml:space="preserve"> </w:t>
      </w:r>
      <w:r w:rsidRPr="002C2642">
        <w:rPr>
          <w:lang w:val="da-DK"/>
        </w:rPr>
        <w:t>det tilrettede produktresumé, indlægsseddel</w:t>
      </w:r>
      <w:r w:rsidRPr="002C2642">
        <w:rPr>
          <w:spacing w:val="-1"/>
          <w:lang w:val="da-DK"/>
        </w:rPr>
        <w:t xml:space="preserve"> </w:t>
      </w:r>
      <w:r w:rsidRPr="002C2642">
        <w:rPr>
          <w:lang w:val="da-DK"/>
        </w:rPr>
        <w:t>og mærkning i elektronisk</w:t>
      </w:r>
      <w:r w:rsidRPr="002C2642">
        <w:rPr>
          <w:spacing w:val="-1"/>
          <w:lang w:val="da-DK"/>
        </w:rPr>
        <w:t xml:space="preserve"> </w:t>
      </w:r>
      <w:r w:rsidRPr="002C2642">
        <w:rPr>
          <w:lang w:val="da-DK"/>
        </w:rPr>
        <w:t xml:space="preserve">og </w:t>
      </w:r>
      <w:proofErr w:type="spellStart"/>
      <w:r w:rsidRPr="002C2642">
        <w:rPr>
          <w:lang w:val="da-DK"/>
        </w:rPr>
        <w:t>redigerbart</w:t>
      </w:r>
      <w:proofErr w:type="spellEnd"/>
      <w:r w:rsidRPr="002C2642">
        <w:rPr>
          <w:lang w:val="da-DK"/>
        </w:rPr>
        <w:t xml:space="preserve"> format </w:t>
      </w:r>
      <w:r w:rsidRPr="002C2642">
        <w:rPr>
          <w:spacing w:val="-4"/>
          <w:lang w:val="da-DK"/>
        </w:rPr>
        <w:t>(Word).</w:t>
      </w:r>
    </w:p>
    <w:p w14:paraId="33112EB3" w14:textId="77777777" w:rsidR="00D75258" w:rsidRPr="002C2642" w:rsidRDefault="009F0C13">
      <w:pPr>
        <w:pStyle w:val="Brdtekst"/>
        <w:spacing w:line="249" w:lineRule="auto"/>
        <w:ind w:right="104"/>
        <w:rPr>
          <w:lang w:val="da-DK"/>
        </w:rPr>
      </w:pPr>
      <w:r w:rsidRPr="002C2642">
        <w:rPr>
          <w:lang w:val="da-DK"/>
        </w:rPr>
        <w:t>Ved overførsel af et lægemiddel fra én MAH til en anden MAH, skal man overføre hele lægemidlet (hele D. Sp.nr), dvs. alle lægemiddelformer og styrker.</w:t>
      </w:r>
    </w:p>
    <w:p w14:paraId="3539499E" w14:textId="18413B8E" w:rsidR="00D75258" w:rsidRPr="002C2642" w:rsidRDefault="009F0C13">
      <w:pPr>
        <w:pStyle w:val="Brdtekst"/>
        <w:spacing w:line="249" w:lineRule="auto"/>
        <w:ind w:right="106"/>
        <w:rPr>
          <w:lang w:val="da-DK"/>
        </w:rPr>
      </w:pPr>
      <w:r w:rsidRPr="002C2642">
        <w:rPr>
          <w:lang w:val="da-DK"/>
        </w:rPr>
        <w:t>Hvis navnet på MAH indgår i navnet på lægemidlet (såkaldt fællesnavn), skal der ved ansøgningen om godkendelse af variationen om ændring i MAH søges om tilladelse til ændring af lægemiddelnavnet. En ansøgning</w:t>
      </w:r>
      <w:r w:rsidRPr="002C2642">
        <w:rPr>
          <w:spacing w:val="23"/>
          <w:lang w:val="da-DK"/>
        </w:rPr>
        <w:t xml:space="preserve"> </w:t>
      </w:r>
      <w:r w:rsidRPr="002C2642">
        <w:rPr>
          <w:lang w:val="da-DK"/>
        </w:rPr>
        <w:t>om</w:t>
      </w:r>
      <w:r w:rsidRPr="002C2642">
        <w:rPr>
          <w:spacing w:val="23"/>
          <w:lang w:val="da-DK"/>
        </w:rPr>
        <w:t xml:space="preserve"> </w:t>
      </w:r>
      <w:r w:rsidRPr="002C2642">
        <w:rPr>
          <w:lang w:val="da-DK"/>
        </w:rPr>
        <w:t>tilladelse</w:t>
      </w:r>
      <w:r w:rsidRPr="002C2642">
        <w:rPr>
          <w:spacing w:val="23"/>
          <w:lang w:val="da-DK"/>
        </w:rPr>
        <w:t xml:space="preserve"> </w:t>
      </w:r>
      <w:r w:rsidRPr="002C2642">
        <w:rPr>
          <w:lang w:val="da-DK"/>
        </w:rPr>
        <w:t>til</w:t>
      </w:r>
      <w:r w:rsidRPr="002C2642">
        <w:rPr>
          <w:spacing w:val="23"/>
          <w:lang w:val="da-DK"/>
        </w:rPr>
        <w:t xml:space="preserve"> </w:t>
      </w:r>
      <w:r w:rsidRPr="002C2642">
        <w:rPr>
          <w:lang w:val="da-DK"/>
        </w:rPr>
        <w:t>ændring</w:t>
      </w:r>
      <w:r w:rsidRPr="002C2642">
        <w:rPr>
          <w:spacing w:val="23"/>
          <w:lang w:val="da-DK"/>
        </w:rPr>
        <w:t xml:space="preserve"> </w:t>
      </w:r>
      <w:r w:rsidRPr="002C2642">
        <w:rPr>
          <w:lang w:val="da-DK"/>
        </w:rPr>
        <w:t>af</w:t>
      </w:r>
      <w:r w:rsidRPr="002C2642">
        <w:rPr>
          <w:spacing w:val="23"/>
          <w:lang w:val="da-DK"/>
        </w:rPr>
        <w:t xml:space="preserve"> </w:t>
      </w:r>
      <w:r w:rsidRPr="002C2642">
        <w:rPr>
          <w:lang w:val="da-DK"/>
        </w:rPr>
        <w:t>MAH</w:t>
      </w:r>
      <w:r w:rsidRPr="002C2642">
        <w:rPr>
          <w:spacing w:val="23"/>
          <w:lang w:val="da-DK"/>
        </w:rPr>
        <w:t xml:space="preserve"> </w:t>
      </w:r>
      <w:r w:rsidRPr="002C2642">
        <w:rPr>
          <w:lang w:val="da-DK"/>
        </w:rPr>
        <w:t>og</w:t>
      </w:r>
      <w:r w:rsidRPr="002C2642">
        <w:rPr>
          <w:spacing w:val="23"/>
          <w:lang w:val="da-DK"/>
        </w:rPr>
        <w:t xml:space="preserve"> </w:t>
      </w:r>
      <w:r w:rsidRPr="002C2642">
        <w:rPr>
          <w:lang w:val="da-DK"/>
        </w:rPr>
        <w:t>ændring</w:t>
      </w:r>
      <w:r w:rsidRPr="002C2642">
        <w:rPr>
          <w:spacing w:val="23"/>
          <w:lang w:val="da-DK"/>
        </w:rPr>
        <w:t xml:space="preserve"> </w:t>
      </w:r>
      <w:r w:rsidRPr="002C2642">
        <w:rPr>
          <w:lang w:val="da-DK"/>
        </w:rPr>
        <w:t>af</w:t>
      </w:r>
      <w:r w:rsidRPr="002C2642">
        <w:rPr>
          <w:spacing w:val="23"/>
          <w:lang w:val="da-DK"/>
        </w:rPr>
        <w:t xml:space="preserve"> </w:t>
      </w:r>
      <w:r w:rsidRPr="002C2642">
        <w:rPr>
          <w:lang w:val="da-DK"/>
        </w:rPr>
        <w:t>lægemiddelnavn</w:t>
      </w:r>
      <w:r w:rsidRPr="002C2642">
        <w:rPr>
          <w:spacing w:val="23"/>
          <w:lang w:val="da-DK"/>
        </w:rPr>
        <w:t xml:space="preserve"> </w:t>
      </w:r>
      <w:r w:rsidRPr="002C2642">
        <w:rPr>
          <w:lang w:val="da-DK"/>
        </w:rPr>
        <w:t>kan</w:t>
      </w:r>
      <w:r w:rsidRPr="002C2642">
        <w:rPr>
          <w:spacing w:val="23"/>
          <w:lang w:val="da-DK"/>
        </w:rPr>
        <w:t xml:space="preserve"> </w:t>
      </w:r>
      <w:r w:rsidRPr="002C2642">
        <w:rPr>
          <w:lang w:val="da-DK"/>
        </w:rPr>
        <w:t>søges</w:t>
      </w:r>
      <w:r w:rsidRPr="002C2642">
        <w:rPr>
          <w:spacing w:val="23"/>
          <w:lang w:val="da-DK"/>
        </w:rPr>
        <w:t xml:space="preserve"> </w:t>
      </w:r>
      <w:r w:rsidRPr="002C2642">
        <w:rPr>
          <w:lang w:val="da-DK"/>
        </w:rPr>
        <w:t>i</w:t>
      </w:r>
      <w:r w:rsidRPr="002C2642">
        <w:rPr>
          <w:spacing w:val="23"/>
          <w:lang w:val="da-DK"/>
        </w:rPr>
        <w:t xml:space="preserve"> </w:t>
      </w:r>
      <w:r w:rsidRPr="002C2642">
        <w:rPr>
          <w:lang w:val="da-DK"/>
        </w:rPr>
        <w:t>en</w:t>
      </w:r>
      <w:r w:rsidRPr="002C2642">
        <w:rPr>
          <w:spacing w:val="23"/>
          <w:lang w:val="da-DK"/>
        </w:rPr>
        <w:t xml:space="preserve"> </w:t>
      </w:r>
      <w:r w:rsidRPr="002C2642">
        <w:rPr>
          <w:lang w:val="da-DK"/>
        </w:rPr>
        <w:t>gruppering på samme ansøgningsskema, hvis der er tale om et lægemiddel godkendt via den rent nationale procedure. Når både MAH og lægemiddelnavnet ændres, skal implementeringsprocessen for ændring af lægemiddelnavn følges, jf. afsnit 6.4.4</w:t>
      </w:r>
      <w:ins w:id="118" w:author="Katrine Damkjær Madsen" w:date="2025-06-25T13:32:00Z">
        <w:r w:rsidR="00A309A1">
          <w:rPr>
            <w:lang w:val="da-DK"/>
          </w:rPr>
          <w:t xml:space="preserve"> </w:t>
        </w:r>
      </w:ins>
      <w:del w:id="119" w:author="Katrine Damkjær Madsen" w:date="2025-06-25T13:32:00Z">
        <w:r w:rsidRPr="002C2642" w:rsidDel="00A309A1">
          <w:rPr>
            <w:lang w:val="da-DK"/>
          </w:rPr>
          <w:delText>.</w:delText>
        </w:r>
      </w:del>
      <w:r w:rsidRPr="002C2642">
        <w:rPr>
          <w:lang w:val="da-DK"/>
        </w:rPr>
        <w:t>nedenfor.</w:t>
      </w:r>
    </w:p>
    <w:p w14:paraId="71C9FBE6" w14:textId="77777777" w:rsidR="00D75258" w:rsidRPr="002C2642" w:rsidRDefault="00D75258">
      <w:pPr>
        <w:spacing w:line="249" w:lineRule="auto"/>
        <w:rPr>
          <w:lang w:val="da-DK"/>
        </w:rPr>
        <w:sectPr w:rsidR="00D75258" w:rsidRPr="002C2642">
          <w:pgSz w:w="11910" w:h="16840"/>
          <w:pgMar w:top="1320" w:right="740" w:bottom="840" w:left="700" w:header="0" w:footer="652" w:gutter="0"/>
          <w:cols w:space="708"/>
        </w:sectPr>
      </w:pPr>
    </w:p>
    <w:p w14:paraId="6CD1AE06" w14:textId="77777777" w:rsidR="00D75258" w:rsidRPr="002C2642" w:rsidRDefault="009F0C13">
      <w:pPr>
        <w:pStyle w:val="Brdtekst"/>
        <w:spacing w:before="67" w:line="249" w:lineRule="auto"/>
        <w:ind w:right="102"/>
        <w:rPr>
          <w:lang w:val="da-DK"/>
        </w:rPr>
      </w:pPr>
      <w:r w:rsidRPr="002C2642">
        <w:rPr>
          <w:lang w:val="da-DK"/>
        </w:rPr>
        <w:lastRenderedPageBreak/>
        <w:t>Efter godkendelse af ny MAH skal variationen anmeldes til Medicinpriser via DKMAnet inden udløbet af implementeringsfristen for ændring af mærkning og/eller indlægsseddel, jf. afsnit 6.2 og 6.3. Der skal anmeldes for hele D. Sp.nr. på samme tid undtaget de berørte lægemidler, der ikke er eller ikke tidligere har været markedsført. Ved anmeldelsen tilkendegiver ny MAH at være parat til at markedsføre de nye pakninger på markedet med den godkendte variation.</w:t>
      </w:r>
    </w:p>
    <w:p w14:paraId="430E059B" w14:textId="77777777" w:rsidR="00D75258" w:rsidRPr="002C2642" w:rsidRDefault="009F0C13">
      <w:pPr>
        <w:pStyle w:val="Brdtekst"/>
        <w:spacing w:before="65" w:line="249" w:lineRule="auto"/>
        <w:ind w:right="105"/>
        <w:rPr>
          <w:lang w:val="da-DK"/>
        </w:rPr>
      </w:pPr>
      <w:r w:rsidRPr="002C2642">
        <w:rPr>
          <w:lang w:val="da-DK"/>
        </w:rPr>
        <w:t>Fra tidspunktet, hvor anmeldelsen til Medicinpriser træder i kraft, løber der en 2-årig implementerings- periode.</w:t>
      </w:r>
      <w:r w:rsidRPr="002C2642">
        <w:rPr>
          <w:spacing w:val="-2"/>
          <w:lang w:val="da-DK"/>
        </w:rPr>
        <w:t xml:space="preserve"> </w:t>
      </w:r>
      <w:r w:rsidRPr="002C2642">
        <w:rPr>
          <w:lang w:val="da-DK"/>
        </w:rPr>
        <w:t>I</w:t>
      </w:r>
      <w:r w:rsidRPr="002C2642">
        <w:rPr>
          <w:spacing w:val="-2"/>
          <w:lang w:val="da-DK"/>
        </w:rPr>
        <w:t xml:space="preserve"> </w:t>
      </w:r>
      <w:r w:rsidRPr="002C2642">
        <w:rPr>
          <w:lang w:val="da-DK"/>
        </w:rPr>
        <w:t>denne</w:t>
      </w:r>
      <w:r w:rsidRPr="002C2642">
        <w:rPr>
          <w:spacing w:val="-2"/>
          <w:lang w:val="da-DK"/>
        </w:rPr>
        <w:t xml:space="preserve"> </w:t>
      </w:r>
      <w:r w:rsidRPr="002C2642">
        <w:rPr>
          <w:lang w:val="da-DK"/>
        </w:rPr>
        <w:t>periode</w:t>
      </w:r>
      <w:r w:rsidRPr="002C2642">
        <w:rPr>
          <w:spacing w:val="-2"/>
          <w:lang w:val="da-DK"/>
        </w:rPr>
        <w:t xml:space="preserve"> </w:t>
      </w:r>
      <w:r w:rsidRPr="002C2642">
        <w:rPr>
          <w:lang w:val="da-DK"/>
        </w:rPr>
        <w:t>kan</w:t>
      </w:r>
      <w:r w:rsidRPr="002C2642">
        <w:rPr>
          <w:spacing w:val="-2"/>
          <w:lang w:val="da-DK"/>
        </w:rPr>
        <w:t xml:space="preserve"> </w:t>
      </w:r>
      <w:r w:rsidRPr="002C2642">
        <w:rPr>
          <w:lang w:val="da-DK"/>
        </w:rPr>
        <w:t>der</w:t>
      </w:r>
      <w:r w:rsidRPr="002C2642">
        <w:rPr>
          <w:spacing w:val="-2"/>
          <w:lang w:val="da-DK"/>
        </w:rPr>
        <w:t xml:space="preserve"> </w:t>
      </w:r>
      <w:r w:rsidRPr="002C2642">
        <w:rPr>
          <w:lang w:val="da-DK"/>
        </w:rPr>
        <w:t>inden</w:t>
      </w:r>
      <w:r w:rsidRPr="002C2642">
        <w:rPr>
          <w:spacing w:val="-1"/>
          <w:lang w:val="da-DK"/>
        </w:rPr>
        <w:t xml:space="preserve"> </w:t>
      </w:r>
      <w:r w:rsidRPr="002C2642">
        <w:rPr>
          <w:lang w:val="da-DK"/>
        </w:rPr>
        <w:t>for</w:t>
      </w:r>
      <w:r w:rsidRPr="002C2642">
        <w:rPr>
          <w:spacing w:val="-2"/>
          <w:lang w:val="da-DK"/>
        </w:rPr>
        <w:t xml:space="preserve"> </w:t>
      </w:r>
      <w:r w:rsidRPr="002C2642">
        <w:rPr>
          <w:lang w:val="da-DK"/>
        </w:rPr>
        <w:t>det</w:t>
      </w:r>
      <w:r w:rsidRPr="002C2642">
        <w:rPr>
          <w:spacing w:val="-2"/>
          <w:lang w:val="da-DK"/>
        </w:rPr>
        <w:t xml:space="preserve"> </w:t>
      </w:r>
      <w:r w:rsidRPr="002C2642">
        <w:rPr>
          <w:lang w:val="da-DK"/>
        </w:rPr>
        <w:t>pågældende</w:t>
      </w:r>
      <w:r w:rsidRPr="002C2642">
        <w:rPr>
          <w:spacing w:val="-2"/>
          <w:lang w:val="da-DK"/>
        </w:rPr>
        <w:t xml:space="preserve"> </w:t>
      </w:r>
      <w:r w:rsidRPr="002C2642">
        <w:rPr>
          <w:lang w:val="da-DK"/>
        </w:rPr>
        <w:t>D.</w:t>
      </w:r>
      <w:r w:rsidRPr="002C2642">
        <w:rPr>
          <w:spacing w:val="-2"/>
          <w:lang w:val="da-DK"/>
        </w:rPr>
        <w:t xml:space="preserve"> </w:t>
      </w:r>
      <w:r w:rsidRPr="002C2642">
        <w:rPr>
          <w:lang w:val="da-DK"/>
        </w:rPr>
        <w:t>Sp.nr.</w:t>
      </w:r>
      <w:r w:rsidRPr="002C2642">
        <w:rPr>
          <w:spacing w:val="-2"/>
          <w:lang w:val="da-DK"/>
        </w:rPr>
        <w:t xml:space="preserve"> </w:t>
      </w:r>
      <w:r w:rsidRPr="002C2642">
        <w:rPr>
          <w:lang w:val="da-DK"/>
        </w:rPr>
        <w:t>både</w:t>
      </w:r>
      <w:r w:rsidRPr="002C2642">
        <w:rPr>
          <w:spacing w:val="-2"/>
          <w:lang w:val="da-DK"/>
        </w:rPr>
        <w:t xml:space="preserve"> </w:t>
      </w:r>
      <w:r w:rsidRPr="002C2642">
        <w:rPr>
          <w:lang w:val="da-DK"/>
        </w:rPr>
        <w:t>frigives</w:t>
      </w:r>
      <w:r w:rsidRPr="002C2642">
        <w:rPr>
          <w:spacing w:val="-2"/>
          <w:lang w:val="da-DK"/>
        </w:rPr>
        <w:t xml:space="preserve"> </w:t>
      </w:r>
      <w:r w:rsidRPr="002C2642">
        <w:rPr>
          <w:lang w:val="da-DK"/>
        </w:rPr>
        <w:t>nye</w:t>
      </w:r>
      <w:r w:rsidRPr="002C2642">
        <w:rPr>
          <w:spacing w:val="-2"/>
          <w:lang w:val="da-DK"/>
        </w:rPr>
        <w:t xml:space="preserve"> </w:t>
      </w:r>
      <w:r w:rsidRPr="002C2642">
        <w:rPr>
          <w:lang w:val="da-DK"/>
        </w:rPr>
        <w:t>og</w:t>
      </w:r>
      <w:r w:rsidRPr="002C2642">
        <w:rPr>
          <w:spacing w:val="-2"/>
          <w:lang w:val="da-DK"/>
        </w:rPr>
        <w:t xml:space="preserve"> </w:t>
      </w:r>
      <w:r w:rsidRPr="002C2642">
        <w:rPr>
          <w:lang w:val="da-DK"/>
        </w:rPr>
        <w:t>gamle</w:t>
      </w:r>
      <w:r w:rsidRPr="002C2642">
        <w:rPr>
          <w:spacing w:val="-2"/>
          <w:lang w:val="da-DK"/>
        </w:rPr>
        <w:t xml:space="preserve"> </w:t>
      </w:r>
      <w:r w:rsidRPr="002C2642">
        <w:rPr>
          <w:lang w:val="da-DK"/>
        </w:rPr>
        <w:t>pakninger på markedet. For hver implementering af en ny lægemiddelpakning signalerer MAH, at der for den specifikke lægemiddelpakning fremadrettet kun frigives nye pakninger.</w:t>
      </w:r>
    </w:p>
    <w:p w14:paraId="0BF9D4AB" w14:textId="77777777" w:rsidR="00D75258" w:rsidRPr="002C2642" w:rsidRDefault="009F0C13">
      <w:pPr>
        <w:pStyle w:val="Brdtekst"/>
        <w:spacing w:before="64" w:line="249" w:lineRule="auto"/>
        <w:ind w:right="103"/>
        <w:rPr>
          <w:lang w:val="da-DK"/>
        </w:rPr>
      </w:pPr>
      <w:r w:rsidRPr="002C2642">
        <w:rPr>
          <w:lang w:val="da-DK"/>
        </w:rPr>
        <w:t xml:space="preserve">Når der er implementeret nye pakninger for alle de markedsførte lægemiddelpakninger med det </w:t>
      </w:r>
      <w:proofErr w:type="spellStart"/>
      <w:r w:rsidRPr="002C2642">
        <w:rPr>
          <w:lang w:val="da-DK"/>
        </w:rPr>
        <w:t>pågæl</w:t>
      </w:r>
      <w:proofErr w:type="spellEnd"/>
      <w:r w:rsidRPr="002C2642">
        <w:rPr>
          <w:lang w:val="da-DK"/>
        </w:rPr>
        <w:t xml:space="preserve">- </w:t>
      </w:r>
      <w:proofErr w:type="spellStart"/>
      <w:r w:rsidRPr="002C2642">
        <w:rPr>
          <w:lang w:val="da-DK"/>
        </w:rPr>
        <w:t>dende</w:t>
      </w:r>
      <w:proofErr w:type="spellEnd"/>
      <w:r w:rsidRPr="002C2642">
        <w:rPr>
          <w:lang w:val="da-DK"/>
        </w:rPr>
        <w:t xml:space="preserve"> D. Sp.nr. eller senest ved udløb af implementeringsperioden kan der kun frigives pakninger med den nye mærkning. Der er intet krav om tilbagetrækning af pakninger med den gamle mærkning.</w:t>
      </w:r>
    </w:p>
    <w:p w14:paraId="0A6050EF" w14:textId="77777777" w:rsidR="00D75258" w:rsidRPr="002C2642" w:rsidRDefault="009F0C13">
      <w:pPr>
        <w:pStyle w:val="Brdtekst"/>
        <w:spacing w:before="63" w:line="249" w:lineRule="auto"/>
        <w:ind w:right="109"/>
        <w:rPr>
          <w:lang w:val="da-DK"/>
        </w:rPr>
      </w:pPr>
      <w:r w:rsidRPr="002C2642">
        <w:rPr>
          <w:lang w:val="da-DK"/>
        </w:rPr>
        <w:t>Et</w:t>
      </w:r>
      <w:r w:rsidRPr="002C2642">
        <w:rPr>
          <w:spacing w:val="40"/>
          <w:lang w:val="da-DK"/>
        </w:rPr>
        <w:t xml:space="preserve"> </w:t>
      </w:r>
      <w:r w:rsidRPr="002C2642">
        <w:rPr>
          <w:lang w:val="da-DK"/>
        </w:rPr>
        <w:t>skifte</w:t>
      </w:r>
      <w:r w:rsidRPr="002C2642">
        <w:rPr>
          <w:spacing w:val="40"/>
          <w:lang w:val="da-DK"/>
        </w:rPr>
        <w:t xml:space="preserve"> </w:t>
      </w:r>
      <w:r w:rsidRPr="002C2642">
        <w:rPr>
          <w:lang w:val="da-DK"/>
        </w:rPr>
        <w:t>af</w:t>
      </w:r>
      <w:r w:rsidRPr="002C2642">
        <w:rPr>
          <w:spacing w:val="40"/>
          <w:lang w:val="da-DK"/>
        </w:rPr>
        <w:t xml:space="preserve"> </w:t>
      </w:r>
      <w:r w:rsidRPr="002C2642">
        <w:rPr>
          <w:lang w:val="da-DK"/>
        </w:rPr>
        <w:t>MAH</w:t>
      </w:r>
      <w:r w:rsidRPr="002C2642">
        <w:rPr>
          <w:spacing w:val="40"/>
          <w:lang w:val="da-DK"/>
        </w:rPr>
        <w:t xml:space="preserve"> </w:t>
      </w:r>
      <w:r w:rsidRPr="002C2642">
        <w:rPr>
          <w:lang w:val="da-DK"/>
        </w:rPr>
        <w:t>kan</w:t>
      </w:r>
      <w:r w:rsidRPr="002C2642">
        <w:rPr>
          <w:spacing w:val="40"/>
          <w:lang w:val="da-DK"/>
        </w:rPr>
        <w:t xml:space="preserve"> </w:t>
      </w:r>
      <w:r w:rsidRPr="002C2642">
        <w:rPr>
          <w:lang w:val="da-DK"/>
        </w:rPr>
        <w:t>medføre</w:t>
      </w:r>
      <w:r w:rsidRPr="002C2642">
        <w:rPr>
          <w:spacing w:val="40"/>
          <w:lang w:val="da-DK"/>
        </w:rPr>
        <w:t xml:space="preserve"> </w:t>
      </w:r>
      <w:r w:rsidRPr="002C2642">
        <w:rPr>
          <w:lang w:val="da-DK"/>
        </w:rPr>
        <w:t>introduktion</w:t>
      </w:r>
      <w:r w:rsidRPr="002C2642">
        <w:rPr>
          <w:spacing w:val="40"/>
          <w:lang w:val="da-DK"/>
        </w:rPr>
        <w:t xml:space="preserve"> </w:t>
      </w:r>
      <w:r w:rsidRPr="002C2642">
        <w:rPr>
          <w:lang w:val="da-DK"/>
        </w:rPr>
        <w:t>af</w:t>
      </w:r>
      <w:r w:rsidRPr="002C2642">
        <w:rPr>
          <w:spacing w:val="40"/>
          <w:lang w:val="da-DK"/>
        </w:rPr>
        <w:t xml:space="preserve"> </w:t>
      </w:r>
      <w:r w:rsidRPr="002C2642">
        <w:rPr>
          <w:lang w:val="da-DK"/>
        </w:rPr>
        <w:t>en</w:t>
      </w:r>
      <w:r w:rsidRPr="002C2642">
        <w:rPr>
          <w:spacing w:val="40"/>
          <w:lang w:val="da-DK"/>
        </w:rPr>
        <w:t xml:space="preserve"> </w:t>
      </w:r>
      <w:r w:rsidRPr="002C2642">
        <w:rPr>
          <w:lang w:val="da-DK"/>
        </w:rPr>
        <w:t>ny</w:t>
      </w:r>
      <w:r w:rsidRPr="002C2642">
        <w:rPr>
          <w:spacing w:val="40"/>
          <w:lang w:val="da-DK"/>
        </w:rPr>
        <w:t xml:space="preserve"> </w:t>
      </w:r>
      <w:r w:rsidRPr="002C2642">
        <w:rPr>
          <w:lang w:val="da-DK"/>
        </w:rPr>
        <w:t>Pharmacovigilance</w:t>
      </w:r>
      <w:r w:rsidRPr="002C2642">
        <w:rPr>
          <w:spacing w:val="40"/>
          <w:lang w:val="da-DK"/>
        </w:rPr>
        <w:t xml:space="preserve"> </w:t>
      </w:r>
      <w:r w:rsidRPr="002C2642">
        <w:rPr>
          <w:lang w:val="da-DK"/>
        </w:rPr>
        <w:t>System</w:t>
      </w:r>
      <w:r w:rsidRPr="002C2642">
        <w:rPr>
          <w:spacing w:val="40"/>
          <w:lang w:val="da-DK"/>
        </w:rPr>
        <w:t xml:space="preserve"> </w:t>
      </w:r>
      <w:r w:rsidRPr="002C2642">
        <w:rPr>
          <w:lang w:val="da-DK"/>
        </w:rPr>
        <w:t>Master</w:t>
      </w:r>
      <w:r w:rsidRPr="002C2642">
        <w:rPr>
          <w:spacing w:val="40"/>
          <w:lang w:val="da-DK"/>
        </w:rPr>
        <w:t xml:space="preserve"> </w:t>
      </w:r>
      <w:r w:rsidRPr="002C2642">
        <w:rPr>
          <w:lang w:val="da-DK"/>
        </w:rPr>
        <w:t xml:space="preserve">File (PSMF). Det er den nye </w:t>
      </w:r>
      <w:proofErr w:type="spellStart"/>
      <w:r w:rsidRPr="002C2642">
        <w:rPr>
          <w:lang w:val="da-DK"/>
        </w:rPr>
        <w:t>MAH’s</w:t>
      </w:r>
      <w:proofErr w:type="spellEnd"/>
      <w:r w:rsidRPr="002C2642">
        <w:rPr>
          <w:lang w:val="da-DK"/>
        </w:rPr>
        <w:t xml:space="preserve"> ansvar at vurdere, om der skal ansøges om disse ændringer ved en</w:t>
      </w:r>
      <w:r w:rsidRPr="002C2642">
        <w:rPr>
          <w:spacing w:val="40"/>
          <w:lang w:val="da-DK"/>
        </w:rPr>
        <w:t xml:space="preserve"> </w:t>
      </w:r>
      <w:r w:rsidRPr="002C2642">
        <w:rPr>
          <w:lang w:val="da-DK"/>
        </w:rPr>
        <w:t>separat variationsansøgning.</w:t>
      </w:r>
    </w:p>
    <w:p w14:paraId="2C0D85C4" w14:textId="77777777" w:rsidR="00D75258" w:rsidRDefault="009F0C13">
      <w:pPr>
        <w:pStyle w:val="Overskrift1"/>
        <w:numPr>
          <w:ilvl w:val="2"/>
          <w:numId w:val="5"/>
        </w:numPr>
        <w:tabs>
          <w:tab w:val="left" w:pos="691"/>
        </w:tabs>
        <w:ind w:hanging="541"/>
      </w:pPr>
      <w:proofErr w:type="spellStart"/>
      <w:r>
        <w:t>Nyt</w:t>
      </w:r>
      <w:proofErr w:type="spellEnd"/>
      <w:r>
        <w:rPr>
          <w:spacing w:val="-5"/>
        </w:rPr>
        <w:t xml:space="preserve"> </w:t>
      </w:r>
      <w:proofErr w:type="spellStart"/>
      <w:r>
        <w:rPr>
          <w:spacing w:val="-2"/>
        </w:rPr>
        <w:t>lægemiddelnavn</w:t>
      </w:r>
      <w:proofErr w:type="spellEnd"/>
    </w:p>
    <w:p w14:paraId="1DD178BC" w14:textId="77777777" w:rsidR="00D75258" w:rsidRPr="002C2642" w:rsidRDefault="009F0C13">
      <w:pPr>
        <w:pStyle w:val="Brdtekst"/>
        <w:spacing w:before="72" w:line="249" w:lineRule="auto"/>
        <w:ind w:right="104"/>
        <w:rPr>
          <w:lang w:val="da-DK"/>
        </w:rPr>
      </w:pPr>
      <w:r w:rsidRPr="002C2642">
        <w:rPr>
          <w:lang w:val="da-DK"/>
        </w:rPr>
        <w:t xml:space="preserve">En ændring af et lægemiddelnavn er en type IB variation </w:t>
      </w:r>
      <w:ins w:id="120" w:author="Stine Grøndal Skifte" w:date="2025-06-27T08:48:00Z">
        <w:r w:rsidR="002C2642">
          <w:rPr>
            <w:lang w:val="da-DK"/>
          </w:rPr>
          <w:t>u</w:t>
        </w:r>
      </w:ins>
      <w:ins w:id="121" w:author="Stine Grøndal Skifte" w:date="2025-06-27T08:49:00Z">
        <w:r w:rsidR="002C2642">
          <w:rPr>
            <w:lang w:val="da-DK"/>
          </w:rPr>
          <w:t>nder kla</w:t>
        </w:r>
      </w:ins>
      <w:ins w:id="122" w:author="Stine Grøndal Skifte" w:date="2025-07-09T14:44:00Z">
        <w:r w:rsidR="00F874DD">
          <w:rPr>
            <w:lang w:val="da-DK"/>
          </w:rPr>
          <w:t>ss</w:t>
        </w:r>
      </w:ins>
      <w:ins w:id="123" w:author="Stine Grøndal Skifte" w:date="2025-06-27T08:49:00Z">
        <w:r w:rsidR="002C2642">
          <w:rPr>
            <w:lang w:val="da-DK"/>
          </w:rPr>
          <w:t>ificering E.1</w:t>
        </w:r>
      </w:ins>
      <w:ins w:id="124" w:author="Stine Grøndal Skifte" w:date="2025-07-09T14:45:00Z">
        <w:r w:rsidR="00F874DD">
          <w:rPr>
            <w:lang w:val="da-DK"/>
          </w:rPr>
          <w:t>.b</w:t>
        </w:r>
      </w:ins>
      <w:ins w:id="125" w:author="Stine Grøndal Skifte" w:date="2025-06-27T08:49:00Z">
        <w:r w:rsidR="002C2642">
          <w:rPr>
            <w:lang w:val="da-DK"/>
          </w:rPr>
          <w:t xml:space="preserve">, </w:t>
        </w:r>
      </w:ins>
      <w:r w:rsidRPr="002C2642">
        <w:rPr>
          <w:lang w:val="da-DK"/>
        </w:rPr>
        <w:t>både ved en ændring af et særnavn og af et fællesnavn, dvs. hvor et firmanavn eller mærke indgår i lægemiddelnavnet.</w:t>
      </w:r>
    </w:p>
    <w:p w14:paraId="0811978C" w14:textId="77777777" w:rsidR="00D75258" w:rsidRPr="002C2642" w:rsidRDefault="009F0C13">
      <w:pPr>
        <w:pStyle w:val="Brdtekst"/>
        <w:ind w:left="320" w:firstLine="0"/>
        <w:rPr>
          <w:lang w:val="da-DK"/>
        </w:rPr>
      </w:pPr>
      <w:r w:rsidRPr="002C2642">
        <w:rPr>
          <w:lang w:val="da-DK"/>
        </w:rPr>
        <w:t>Der</w:t>
      </w:r>
      <w:r w:rsidRPr="002C2642">
        <w:rPr>
          <w:spacing w:val="-2"/>
          <w:lang w:val="da-DK"/>
        </w:rPr>
        <w:t xml:space="preserve"> </w:t>
      </w:r>
      <w:r w:rsidRPr="002C2642">
        <w:rPr>
          <w:lang w:val="da-DK"/>
        </w:rPr>
        <w:t>skal</w:t>
      </w:r>
      <w:r w:rsidRPr="002C2642">
        <w:rPr>
          <w:spacing w:val="-2"/>
          <w:lang w:val="da-DK"/>
        </w:rPr>
        <w:t xml:space="preserve"> </w:t>
      </w:r>
      <w:r w:rsidRPr="002C2642">
        <w:rPr>
          <w:lang w:val="da-DK"/>
        </w:rPr>
        <w:t>ansøges</w:t>
      </w:r>
      <w:r w:rsidRPr="002C2642">
        <w:rPr>
          <w:spacing w:val="-1"/>
          <w:lang w:val="da-DK"/>
        </w:rPr>
        <w:t xml:space="preserve"> </w:t>
      </w:r>
      <w:r w:rsidRPr="002C2642">
        <w:rPr>
          <w:lang w:val="da-DK"/>
        </w:rPr>
        <w:t>om nyt</w:t>
      </w:r>
      <w:r w:rsidRPr="002C2642">
        <w:rPr>
          <w:spacing w:val="-1"/>
          <w:lang w:val="da-DK"/>
        </w:rPr>
        <w:t xml:space="preserve"> </w:t>
      </w:r>
      <w:r w:rsidRPr="002C2642">
        <w:rPr>
          <w:lang w:val="da-DK"/>
        </w:rPr>
        <w:t>lægemiddelnavn</w:t>
      </w:r>
      <w:r w:rsidRPr="002C2642">
        <w:rPr>
          <w:spacing w:val="-1"/>
          <w:lang w:val="da-DK"/>
        </w:rPr>
        <w:t xml:space="preserve"> </w:t>
      </w:r>
      <w:r w:rsidRPr="002C2642">
        <w:rPr>
          <w:lang w:val="da-DK"/>
        </w:rPr>
        <w:t xml:space="preserve">hos </w:t>
      </w:r>
      <w:r w:rsidRPr="002C2642">
        <w:rPr>
          <w:spacing w:val="-2"/>
          <w:lang w:val="da-DK"/>
        </w:rPr>
        <w:t>Lægemiddelstyrelsen.</w:t>
      </w:r>
    </w:p>
    <w:p w14:paraId="25EF81C5" w14:textId="77777777" w:rsidR="00D75258" w:rsidRPr="002C2642" w:rsidRDefault="009F0C13">
      <w:pPr>
        <w:pStyle w:val="Brdtekst"/>
        <w:spacing w:before="72" w:line="249" w:lineRule="auto"/>
        <w:ind w:right="103"/>
        <w:rPr>
          <w:lang w:val="da-DK"/>
        </w:rPr>
      </w:pPr>
      <w:r w:rsidRPr="002C2642">
        <w:rPr>
          <w:lang w:val="da-DK"/>
        </w:rPr>
        <w:t>Ændring af lægemiddelnavnet skal anmeldes til Medicinpriser via DKMAnet efter godkendelse af variationen. Anmeldelse skal ske inden udløbet af implementeringsfristen for ændring af mærkning og/ eller indlægsseddel, jf. afsnit 6.2 og 6.3. Der skal anmeldes for hele D. Sp.nr. på samme tid undtaget de berørte lægemidler, der ikke er eller ikke tidligere har været markedsført. Ved anmeldelsen tilkendegiver MAH at være parat til at markedsføre de nye pakninger med den godkendte navneændring.</w:t>
      </w:r>
    </w:p>
    <w:p w14:paraId="705226F9" w14:textId="77777777" w:rsidR="00D75258" w:rsidRPr="002C2642" w:rsidRDefault="009F0C13">
      <w:pPr>
        <w:pStyle w:val="Brdtekst"/>
        <w:spacing w:before="65" w:line="249" w:lineRule="auto"/>
        <w:ind w:right="105"/>
        <w:rPr>
          <w:lang w:val="da-DK"/>
        </w:rPr>
      </w:pPr>
      <w:r w:rsidRPr="002C2642">
        <w:rPr>
          <w:lang w:val="da-DK"/>
        </w:rPr>
        <w:t>Indgår navnet på MAH i lægemidlets navn (fællesnavn + MAH) betyder en ændring til ny MAH eller ændring af navn på MAH, at lægemiddelnavnet skal ændres. I så fald skal ændringen af lægemiddelnavn og MAH anmeldes samtidig til Medicinpriser.</w:t>
      </w:r>
    </w:p>
    <w:p w14:paraId="1AAE1871" w14:textId="77777777" w:rsidR="00D75258" w:rsidRPr="002C2642" w:rsidRDefault="009F0C13">
      <w:pPr>
        <w:pStyle w:val="Brdtekst"/>
        <w:spacing w:before="63" w:line="249" w:lineRule="auto"/>
        <w:ind w:right="104" w:firstLine="169"/>
        <w:rPr>
          <w:lang w:val="da-DK"/>
        </w:rPr>
      </w:pPr>
      <w:r w:rsidRPr="002C2642">
        <w:rPr>
          <w:lang w:val="da-DK"/>
        </w:rPr>
        <w:t xml:space="preserve">En ændring af lægemiddelnavnet bevirker, at de omhandlende lægemiddelpakninger skal have et nyt </w:t>
      </w:r>
      <w:r w:rsidRPr="002C2642">
        <w:rPr>
          <w:spacing w:val="-2"/>
          <w:lang w:val="da-DK"/>
        </w:rPr>
        <w:t>varenummer.</w:t>
      </w:r>
    </w:p>
    <w:p w14:paraId="23EC75CD" w14:textId="77777777" w:rsidR="00D75258" w:rsidRPr="002C2642" w:rsidRDefault="009F0C13">
      <w:pPr>
        <w:pStyle w:val="Brdtekst"/>
        <w:spacing w:line="249" w:lineRule="auto"/>
        <w:ind w:right="105" w:firstLine="169"/>
        <w:rPr>
          <w:lang w:val="da-DK"/>
        </w:rPr>
      </w:pPr>
      <w:r w:rsidRPr="002C2642">
        <w:rPr>
          <w:lang w:val="da-DK"/>
        </w:rPr>
        <w:t>Varenumre administreres af Dansk Lægemiddel Information A/S og kan rekvireres direkte ved The Pharmaceutical Information Center i Finland.</w:t>
      </w:r>
    </w:p>
    <w:p w14:paraId="41700FA4" w14:textId="77777777" w:rsidR="00D75258" w:rsidRPr="002C2642" w:rsidRDefault="009F0C13">
      <w:pPr>
        <w:pStyle w:val="Brdtekst"/>
        <w:spacing w:line="249" w:lineRule="auto"/>
        <w:ind w:right="107" w:firstLine="169"/>
        <w:rPr>
          <w:lang w:val="da-DK"/>
        </w:rPr>
      </w:pPr>
      <w:r w:rsidRPr="002C2642">
        <w:rPr>
          <w:lang w:val="da-DK"/>
        </w:rPr>
        <w:t>Der</w:t>
      </w:r>
      <w:r w:rsidRPr="002C2642">
        <w:rPr>
          <w:spacing w:val="-3"/>
          <w:lang w:val="da-DK"/>
        </w:rPr>
        <w:t xml:space="preserve"> </w:t>
      </w:r>
      <w:r w:rsidRPr="002C2642">
        <w:rPr>
          <w:lang w:val="da-DK"/>
        </w:rPr>
        <w:t>kræves</w:t>
      </w:r>
      <w:r w:rsidRPr="002C2642">
        <w:rPr>
          <w:spacing w:val="-3"/>
          <w:lang w:val="da-DK"/>
        </w:rPr>
        <w:t xml:space="preserve"> </w:t>
      </w:r>
      <w:r w:rsidRPr="002C2642">
        <w:rPr>
          <w:lang w:val="da-DK"/>
        </w:rPr>
        <w:t>ikke</w:t>
      </w:r>
      <w:r w:rsidRPr="002C2642">
        <w:rPr>
          <w:spacing w:val="-3"/>
          <w:lang w:val="da-DK"/>
        </w:rPr>
        <w:t xml:space="preserve"> </w:t>
      </w:r>
      <w:r w:rsidRPr="002C2642">
        <w:rPr>
          <w:lang w:val="da-DK"/>
        </w:rPr>
        <w:t>nyt</w:t>
      </w:r>
      <w:r w:rsidRPr="002C2642">
        <w:rPr>
          <w:spacing w:val="-3"/>
          <w:lang w:val="da-DK"/>
        </w:rPr>
        <w:t xml:space="preserve"> </w:t>
      </w:r>
      <w:r w:rsidRPr="002C2642">
        <w:rPr>
          <w:lang w:val="da-DK"/>
        </w:rPr>
        <w:t>varenummer</w:t>
      </w:r>
      <w:r w:rsidRPr="002C2642">
        <w:rPr>
          <w:spacing w:val="-3"/>
          <w:lang w:val="da-DK"/>
        </w:rPr>
        <w:t xml:space="preserve"> </w:t>
      </w:r>
      <w:r w:rsidRPr="002C2642">
        <w:rPr>
          <w:lang w:val="da-DK"/>
        </w:rPr>
        <w:t>for</w:t>
      </w:r>
      <w:r w:rsidRPr="002C2642">
        <w:rPr>
          <w:spacing w:val="-3"/>
          <w:lang w:val="da-DK"/>
        </w:rPr>
        <w:t xml:space="preserve"> </w:t>
      </w:r>
      <w:r w:rsidRPr="002C2642">
        <w:rPr>
          <w:lang w:val="da-DK"/>
        </w:rPr>
        <w:t>lægemiddelpakninger,</w:t>
      </w:r>
      <w:r w:rsidRPr="002C2642">
        <w:rPr>
          <w:spacing w:val="-3"/>
          <w:lang w:val="da-DK"/>
        </w:rPr>
        <w:t xml:space="preserve"> </w:t>
      </w:r>
      <w:r w:rsidRPr="002C2642">
        <w:rPr>
          <w:lang w:val="da-DK"/>
        </w:rPr>
        <w:t>der</w:t>
      </w:r>
      <w:r w:rsidRPr="002C2642">
        <w:rPr>
          <w:spacing w:val="-3"/>
          <w:lang w:val="da-DK"/>
        </w:rPr>
        <w:t xml:space="preserve"> </w:t>
      </w:r>
      <w:r w:rsidRPr="002C2642">
        <w:rPr>
          <w:lang w:val="da-DK"/>
        </w:rPr>
        <w:t>har</w:t>
      </w:r>
      <w:r w:rsidRPr="002C2642">
        <w:rPr>
          <w:spacing w:val="-3"/>
          <w:lang w:val="da-DK"/>
        </w:rPr>
        <w:t xml:space="preserve"> </w:t>
      </w:r>
      <w:r w:rsidRPr="002C2642">
        <w:rPr>
          <w:lang w:val="da-DK"/>
        </w:rPr>
        <w:t>et</w:t>
      </w:r>
      <w:r w:rsidRPr="002C2642">
        <w:rPr>
          <w:spacing w:val="-3"/>
          <w:lang w:val="da-DK"/>
        </w:rPr>
        <w:t xml:space="preserve"> </w:t>
      </w:r>
      <w:r w:rsidRPr="002C2642">
        <w:rPr>
          <w:lang w:val="da-DK"/>
        </w:rPr>
        <w:t>varenummer,</w:t>
      </w:r>
      <w:r w:rsidRPr="002C2642">
        <w:rPr>
          <w:spacing w:val="-3"/>
          <w:lang w:val="da-DK"/>
        </w:rPr>
        <w:t xml:space="preserve"> </w:t>
      </w:r>
      <w:r w:rsidRPr="002C2642">
        <w:rPr>
          <w:lang w:val="da-DK"/>
        </w:rPr>
        <w:t>men</w:t>
      </w:r>
      <w:r w:rsidRPr="002C2642">
        <w:rPr>
          <w:spacing w:val="-3"/>
          <w:lang w:val="da-DK"/>
        </w:rPr>
        <w:t xml:space="preserve"> </w:t>
      </w:r>
      <w:r w:rsidRPr="002C2642">
        <w:rPr>
          <w:lang w:val="da-DK"/>
        </w:rPr>
        <w:t>aldrig</w:t>
      </w:r>
      <w:r w:rsidRPr="002C2642">
        <w:rPr>
          <w:spacing w:val="-3"/>
          <w:lang w:val="da-DK"/>
        </w:rPr>
        <w:t xml:space="preserve"> </w:t>
      </w:r>
      <w:r w:rsidRPr="002C2642">
        <w:rPr>
          <w:lang w:val="da-DK"/>
        </w:rPr>
        <w:t>er</w:t>
      </w:r>
      <w:r w:rsidRPr="002C2642">
        <w:rPr>
          <w:spacing w:val="-3"/>
          <w:lang w:val="da-DK"/>
        </w:rPr>
        <w:t xml:space="preserve"> </w:t>
      </w:r>
      <w:r w:rsidRPr="002C2642">
        <w:rPr>
          <w:lang w:val="da-DK"/>
        </w:rPr>
        <w:t>blevet markedsført, uanset at lægemiddelnavnet ændres.</w:t>
      </w:r>
    </w:p>
    <w:p w14:paraId="0314DC13" w14:textId="77777777" w:rsidR="00D75258" w:rsidRDefault="009F0C13">
      <w:pPr>
        <w:pStyle w:val="Brdtekst"/>
        <w:spacing w:line="249" w:lineRule="auto"/>
        <w:ind w:right="103"/>
      </w:pPr>
      <w:r w:rsidRPr="002C2642">
        <w:rPr>
          <w:lang w:val="da-DK"/>
        </w:rPr>
        <w:t xml:space="preserve">Ved anmeldelsen af ændringen af lægemiddelnavnet skal alle de gamle lægemiddelpakninger udgå (trækkes tilbage) fra markedet. Som led i anmeldelsen kan virksomhederne derfor ligeledes anmelde de nye lægemiddelpakningers varenumre til introduktion. </w:t>
      </w:r>
      <w:proofErr w:type="spellStart"/>
      <w:r>
        <w:t>Herefter</w:t>
      </w:r>
      <w:proofErr w:type="spellEnd"/>
      <w:r>
        <w:t xml:space="preserve"> </w:t>
      </w:r>
      <w:proofErr w:type="spellStart"/>
      <w:r>
        <w:t>markedsføres</w:t>
      </w:r>
      <w:proofErr w:type="spellEnd"/>
      <w:r>
        <w:t xml:space="preserve"> </w:t>
      </w:r>
      <w:proofErr w:type="spellStart"/>
      <w:r>
        <w:t>alene</w:t>
      </w:r>
      <w:proofErr w:type="spellEnd"/>
      <w:r>
        <w:t xml:space="preserve"> </w:t>
      </w:r>
      <w:proofErr w:type="spellStart"/>
      <w:r>
        <w:t>lægemiddelpakninger</w:t>
      </w:r>
      <w:proofErr w:type="spellEnd"/>
      <w:r>
        <w:t xml:space="preserve"> med den </w:t>
      </w:r>
      <w:proofErr w:type="spellStart"/>
      <w:r>
        <w:t>nye</w:t>
      </w:r>
      <w:proofErr w:type="spellEnd"/>
      <w:r>
        <w:t xml:space="preserve"> </w:t>
      </w:r>
      <w:proofErr w:type="spellStart"/>
      <w:r>
        <w:t>mærkning</w:t>
      </w:r>
      <w:proofErr w:type="spellEnd"/>
      <w:r>
        <w:t>.</w:t>
      </w:r>
    </w:p>
    <w:p w14:paraId="524B820B" w14:textId="77777777" w:rsidR="00D75258" w:rsidRPr="002C2642" w:rsidRDefault="009F0C13">
      <w:pPr>
        <w:pStyle w:val="Overskrift1"/>
        <w:numPr>
          <w:ilvl w:val="2"/>
          <w:numId w:val="5"/>
        </w:numPr>
        <w:tabs>
          <w:tab w:val="left" w:pos="691"/>
        </w:tabs>
        <w:spacing w:before="184"/>
        <w:ind w:hanging="541"/>
        <w:rPr>
          <w:lang w:val="da-DK"/>
        </w:rPr>
      </w:pPr>
      <w:r w:rsidRPr="002C2642">
        <w:rPr>
          <w:lang w:val="da-DK"/>
        </w:rPr>
        <w:t>Afregistrering</w:t>
      </w:r>
      <w:r w:rsidRPr="002C2642">
        <w:rPr>
          <w:spacing w:val="-3"/>
          <w:lang w:val="da-DK"/>
        </w:rPr>
        <w:t xml:space="preserve"> </w:t>
      </w:r>
      <w:r w:rsidRPr="002C2642">
        <w:rPr>
          <w:lang w:val="da-DK"/>
        </w:rPr>
        <w:t>af</w:t>
      </w:r>
      <w:r w:rsidRPr="002C2642">
        <w:rPr>
          <w:spacing w:val="-2"/>
          <w:lang w:val="da-DK"/>
        </w:rPr>
        <w:t xml:space="preserve"> </w:t>
      </w:r>
      <w:r w:rsidRPr="002C2642">
        <w:rPr>
          <w:lang w:val="da-DK"/>
        </w:rPr>
        <w:t>en</w:t>
      </w:r>
      <w:r w:rsidRPr="002C2642">
        <w:rPr>
          <w:spacing w:val="-3"/>
          <w:lang w:val="da-DK"/>
        </w:rPr>
        <w:t xml:space="preserve"> </w:t>
      </w:r>
      <w:r w:rsidRPr="002C2642">
        <w:rPr>
          <w:lang w:val="da-DK"/>
        </w:rPr>
        <w:t>form</w:t>
      </w:r>
      <w:r w:rsidRPr="002C2642">
        <w:rPr>
          <w:spacing w:val="-2"/>
          <w:lang w:val="da-DK"/>
        </w:rPr>
        <w:t xml:space="preserve"> </w:t>
      </w:r>
      <w:r w:rsidRPr="002C2642">
        <w:rPr>
          <w:lang w:val="da-DK"/>
        </w:rPr>
        <w:t>eller</w:t>
      </w:r>
      <w:r w:rsidRPr="002C2642">
        <w:rPr>
          <w:spacing w:val="-2"/>
          <w:lang w:val="da-DK"/>
        </w:rPr>
        <w:t xml:space="preserve"> styrke</w:t>
      </w:r>
    </w:p>
    <w:p w14:paraId="35C8C23B" w14:textId="77777777" w:rsidR="00D75258" w:rsidRPr="002C2642" w:rsidRDefault="009F0C13">
      <w:pPr>
        <w:pStyle w:val="Brdtekst"/>
        <w:spacing w:before="72" w:line="249" w:lineRule="auto"/>
        <w:ind w:right="32"/>
        <w:jc w:val="left"/>
        <w:rPr>
          <w:lang w:val="da-DK"/>
        </w:rPr>
      </w:pPr>
      <w:r w:rsidRPr="002C2642">
        <w:rPr>
          <w:lang w:val="da-DK"/>
        </w:rPr>
        <w:t>Afregistrering af en eller flere former eller styrker af et lægemiddel (delvis afregistrering) kan ske uden en variation, men skal notificeres til Lægemiddelstyrelsen.</w:t>
      </w:r>
    </w:p>
    <w:p w14:paraId="71D020EE" w14:textId="77777777" w:rsidR="00D75258" w:rsidRPr="002C2642" w:rsidRDefault="009F0C13">
      <w:pPr>
        <w:pStyle w:val="Brdtekst"/>
        <w:spacing w:line="249" w:lineRule="auto"/>
        <w:jc w:val="left"/>
        <w:rPr>
          <w:lang w:val="da-DK"/>
        </w:rPr>
      </w:pPr>
      <w:r w:rsidRPr="002C2642">
        <w:rPr>
          <w:lang w:val="da-DK"/>
        </w:rPr>
        <w:t>For</w:t>
      </w:r>
      <w:r w:rsidRPr="002C2642">
        <w:rPr>
          <w:spacing w:val="25"/>
          <w:lang w:val="da-DK"/>
        </w:rPr>
        <w:t xml:space="preserve"> </w:t>
      </w:r>
      <w:r w:rsidRPr="002C2642">
        <w:rPr>
          <w:lang w:val="da-DK"/>
        </w:rPr>
        <w:t>markedsførte</w:t>
      </w:r>
      <w:r w:rsidRPr="002C2642">
        <w:rPr>
          <w:spacing w:val="25"/>
          <w:lang w:val="da-DK"/>
        </w:rPr>
        <w:t xml:space="preserve"> </w:t>
      </w:r>
      <w:r w:rsidRPr="002C2642">
        <w:rPr>
          <w:lang w:val="da-DK"/>
        </w:rPr>
        <w:t>lægemidler</w:t>
      </w:r>
      <w:r w:rsidRPr="002C2642">
        <w:rPr>
          <w:spacing w:val="25"/>
          <w:lang w:val="da-DK"/>
        </w:rPr>
        <w:t xml:space="preserve"> </w:t>
      </w:r>
      <w:r w:rsidRPr="002C2642">
        <w:rPr>
          <w:lang w:val="da-DK"/>
        </w:rPr>
        <w:t>skal</w:t>
      </w:r>
      <w:r w:rsidRPr="002C2642">
        <w:rPr>
          <w:spacing w:val="25"/>
          <w:lang w:val="da-DK"/>
        </w:rPr>
        <w:t xml:space="preserve"> </w:t>
      </w:r>
      <w:r w:rsidRPr="002C2642">
        <w:rPr>
          <w:lang w:val="da-DK"/>
        </w:rPr>
        <w:t>notifikationen</w:t>
      </w:r>
      <w:r w:rsidRPr="002C2642">
        <w:rPr>
          <w:spacing w:val="25"/>
          <w:lang w:val="da-DK"/>
        </w:rPr>
        <w:t xml:space="preserve"> </w:t>
      </w:r>
      <w:r w:rsidRPr="002C2642">
        <w:rPr>
          <w:lang w:val="da-DK"/>
        </w:rPr>
        <w:t>altid</w:t>
      </w:r>
      <w:r w:rsidRPr="002C2642">
        <w:rPr>
          <w:spacing w:val="25"/>
          <w:lang w:val="da-DK"/>
        </w:rPr>
        <w:t xml:space="preserve"> </w:t>
      </w:r>
      <w:r w:rsidRPr="002C2642">
        <w:rPr>
          <w:lang w:val="da-DK"/>
        </w:rPr>
        <w:t>ske</w:t>
      </w:r>
      <w:r w:rsidRPr="002C2642">
        <w:rPr>
          <w:spacing w:val="25"/>
          <w:lang w:val="da-DK"/>
        </w:rPr>
        <w:t xml:space="preserve"> </w:t>
      </w:r>
      <w:r w:rsidRPr="002C2642">
        <w:rPr>
          <w:lang w:val="da-DK"/>
        </w:rPr>
        <w:t>til</w:t>
      </w:r>
      <w:r w:rsidRPr="002C2642">
        <w:rPr>
          <w:spacing w:val="25"/>
          <w:lang w:val="da-DK"/>
        </w:rPr>
        <w:t xml:space="preserve"> </w:t>
      </w:r>
      <w:r w:rsidRPr="002C2642">
        <w:rPr>
          <w:lang w:val="da-DK"/>
        </w:rPr>
        <w:t>Medicinpriser</w:t>
      </w:r>
      <w:r w:rsidRPr="002C2642">
        <w:rPr>
          <w:spacing w:val="25"/>
          <w:lang w:val="da-DK"/>
        </w:rPr>
        <w:t xml:space="preserve"> </w:t>
      </w:r>
      <w:r w:rsidRPr="002C2642">
        <w:rPr>
          <w:lang w:val="da-DK"/>
        </w:rPr>
        <w:t>via</w:t>
      </w:r>
      <w:r w:rsidRPr="002C2642">
        <w:rPr>
          <w:spacing w:val="25"/>
          <w:lang w:val="da-DK"/>
        </w:rPr>
        <w:t xml:space="preserve"> </w:t>
      </w:r>
      <w:r w:rsidRPr="002C2642">
        <w:rPr>
          <w:lang w:val="da-DK"/>
        </w:rPr>
        <w:t>DKMAnet</w:t>
      </w:r>
      <w:r w:rsidRPr="002C2642">
        <w:rPr>
          <w:spacing w:val="25"/>
          <w:lang w:val="da-DK"/>
        </w:rPr>
        <w:t xml:space="preserve"> </w:t>
      </w:r>
      <w:r w:rsidRPr="002C2642">
        <w:rPr>
          <w:lang w:val="da-DK"/>
        </w:rPr>
        <w:t>–</w:t>
      </w:r>
      <w:r w:rsidRPr="002C2642">
        <w:rPr>
          <w:spacing w:val="25"/>
          <w:lang w:val="da-DK"/>
        </w:rPr>
        <w:t xml:space="preserve"> </w:t>
      </w:r>
      <w:r w:rsidRPr="002C2642">
        <w:rPr>
          <w:lang w:val="da-DK"/>
        </w:rPr>
        <w:t>Priser</w:t>
      </w:r>
      <w:r w:rsidRPr="002C2642">
        <w:rPr>
          <w:spacing w:val="25"/>
          <w:lang w:val="da-DK"/>
        </w:rPr>
        <w:t xml:space="preserve"> </w:t>
      </w:r>
      <w:r w:rsidRPr="002C2642">
        <w:rPr>
          <w:lang w:val="da-DK"/>
        </w:rPr>
        <w:t xml:space="preserve">&amp; </w:t>
      </w:r>
      <w:r w:rsidRPr="002C2642">
        <w:rPr>
          <w:spacing w:val="-2"/>
          <w:lang w:val="da-DK"/>
        </w:rPr>
        <w:t>Pakninger.</w:t>
      </w:r>
    </w:p>
    <w:p w14:paraId="588C3FF3" w14:textId="77777777" w:rsidR="00D75258" w:rsidRPr="002C2642" w:rsidRDefault="009F0C13">
      <w:pPr>
        <w:pStyle w:val="Brdtekst"/>
        <w:spacing w:line="249" w:lineRule="auto"/>
        <w:ind w:right="32"/>
        <w:jc w:val="left"/>
        <w:rPr>
          <w:lang w:val="da-DK"/>
        </w:rPr>
      </w:pPr>
      <w:r w:rsidRPr="002C2642">
        <w:rPr>
          <w:lang w:val="da-DK"/>
        </w:rPr>
        <w:t>For ikke markedsførte lægemidler kan notifikationen enten ske til Medicinpriser via DKMAnet – Priser &amp;</w:t>
      </w:r>
      <w:r w:rsidRPr="002C2642">
        <w:rPr>
          <w:spacing w:val="13"/>
          <w:lang w:val="da-DK"/>
        </w:rPr>
        <w:t xml:space="preserve"> </w:t>
      </w:r>
      <w:r w:rsidRPr="002C2642">
        <w:rPr>
          <w:lang w:val="da-DK"/>
        </w:rPr>
        <w:t>Pakninger,</w:t>
      </w:r>
      <w:r w:rsidRPr="002C2642">
        <w:rPr>
          <w:spacing w:val="16"/>
          <w:lang w:val="da-DK"/>
        </w:rPr>
        <w:t xml:space="preserve"> </w:t>
      </w:r>
      <w:r w:rsidRPr="002C2642">
        <w:rPr>
          <w:lang w:val="da-DK"/>
        </w:rPr>
        <w:t>eller</w:t>
      </w:r>
      <w:r w:rsidRPr="002C2642">
        <w:rPr>
          <w:spacing w:val="16"/>
          <w:lang w:val="da-DK"/>
        </w:rPr>
        <w:t xml:space="preserve"> </w:t>
      </w:r>
      <w:r w:rsidRPr="002C2642">
        <w:rPr>
          <w:lang w:val="da-DK"/>
        </w:rPr>
        <w:t>alternativt</w:t>
      </w:r>
      <w:r w:rsidRPr="002C2642">
        <w:rPr>
          <w:spacing w:val="16"/>
          <w:lang w:val="da-DK"/>
        </w:rPr>
        <w:t xml:space="preserve"> </w:t>
      </w:r>
      <w:r w:rsidRPr="002C2642">
        <w:rPr>
          <w:lang w:val="da-DK"/>
        </w:rPr>
        <w:t>kan</w:t>
      </w:r>
      <w:r w:rsidRPr="002C2642">
        <w:rPr>
          <w:spacing w:val="16"/>
          <w:lang w:val="da-DK"/>
        </w:rPr>
        <w:t xml:space="preserve"> </w:t>
      </w:r>
      <w:r w:rsidRPr="002C2642">
        <w:rPr>
          <w:lang w:val="da-DK"/>
        </w:rPr>
        <w:t>notifikationen</w:t>
      </w:r>
      <w:r w:rsidRPr="002C2642">
        <w:rPr>
          <w:spacing w:val="16"/>
          <w:lang w:val="da-DK"/>
        </w:rPr>
        <w:t xml:space="preserve"> </w:t>
      </w:r>
      <w:r w:rsidRPr="002C2642">
        <w:rPr>
          <w:lang w:val="da-DK"/>
        </w:rPr>
        <w:t>sendes</w:t>
      </w:r>
      <w:r w:rsidRPr="002C2642">
        <w:rPr>
          <w:spacing w:val="16"/>
          <w:lang w:val="da-DK"/>
        </w:rPr>
        <w:t xml:space="preserve"> </w:t>
      </w:r>
      <w:r w:rsidRPr="002C2642">
        <w:rPr>
          <w:lang w:val="da-DK"/>
        </w:rPr>
        <w:t>pr.</w:t>
      </w:r>
      <w:r w:rsidRPr="002C2642">
        <w:rPr>
          <w:spacing w:val="16"/>
          <w:lang w:val="da-DK"/>
        </w:rPr>
        <w:t xml:space="preserve"> </w:t>
      </w:r>
      <w:r w:rsidRPr="002C2642">
        <w:rPr>
          <w:lang w:val="da-DK"/>
        </w:rPr>
        <w:t>e-mail</w:t>
      </w:r>
      <w:r w:rsidRPr="002C2642">
        <w:rPr>
          <w:spacing w:val="16"/>
          <w:lang w:val="da-DK"/>
        </w:rPr>
        <w:t xml:space="preserve"> </w:t>
      </w:r>
      <w:r w:rsidRPr="002C2642">
        <w:rPr>
          <w:lang w:val="da-DK"/>
        </w:rPr>
        <w:t>til</w:t>
      </w:r>
      <w:r w:rsidRPr="002C2642">
        <w:rPr>
          <w:spacing w:val="16"/>
          <w:lang w:val="da-DK"/>
        </w:rPr>
        <w:t xml:space="preserve"> </w:t>
      </w:r>
      <w:hyperlink r:id="rId13">
        <w:r w:rsidRPr="002C2642">
          <w:rPr>
            <w:lang w:val="da-DK"/>
          </w:rPr>
          <w:t>godkendelse@dkma.dk</w:t>
        </w:r>
      </w:hyperlink>
      <w:r w:rsidRPr="002C2642">
        <w:rPr>
          <w:spacing w:val="16"/>
          <w:lang w:val="da-DK"/>
        </w:rPr>
        <w:t xml:space="preserve"> </w:t>
      </w:r>
      <w:r w:rsidRPr="002C2642">
        <w:rPr>
          <w:lang w:val="da-DK"/>
        </w:rPr>
        <w:t>eller</w:t>
      </w:r>
      <w:r w:rsidRPr="002C2642">
        <w:rPr>
          <w:spacing w:val="16"/>
          <w:lang w:val="da-DK"/>
        </w:rPr>
        <w:t xml:space="preserve"> </w:t>
      </w:r>
      <w:r w:rsidRPr="002C2642">
        <w:rPr>
          <w:spacing w:val="-2"/>
          <w:lang w:val="da-DK"/>
        </w:rPr>
        <w:t>fysisk</w:t>
      </w:r>
    </w:p>
    <w:p w14:paraId="177E1FED" w14:textId="77777777" w:rsidR="00D75258" w:rsidRPr="002C2642" w:rsidRDefault="00D75258">
      <w:pPr>
        <w:spacing w:line="249" w:lineRule="auto"/>
        <w:rPr>
          <w:lang w:val="da-DK"/>
        </w:rPr>
        <w:sectPr w:rsidR="00D75258" w:rsidRPr="002C2642">
          <w:pgSz w:w="11910" w:h="16840"/>
          <w:pgMar w:top="1320" w:right="740" w:bottom="840" w:left="700" w:header="0" w:footer="652" w:gutter="0"/>
          <w:cols w:space="708"/>
        </w:sectPr>
      </w:pPr>
    </w:p>
    <w:p w14:paraId="5C9B87FC" w14:textId="77777777" w:rsidR="00D75258" w:rsidRPr="002C2642" w:rsidRDefault="009F0C13">
      <w:pPr>
        <w:pStyle w:val="Brdtekst"/>
        <w:spacing w:before="67" w:line="249" w:lineRule="auto"/>
        <w:ind w:right="112" w:firstLine="0"/>
        <w:rPr>
          <w:lang w:val="da-DK"/>
        </w:rPr>
      </w:pPr>
      <w:r w:rsidRPr="002C2642">
        <w:rPr>
          <w:lang w:val="da-DK"/>
        </w:rPr>
        <w:lastRenderedPageBreak/>
        <w:t>post til Lægemiddelstyrelsen, Kvalitetsevaluering og Kliniske Forsøg, Sagsstyring, Axel Heides Gade 1, 2300 København S.</w:t>
      </w:r>
    </w:p>
    <w:p w14:paraId="55BCB3ED" w14:textId="77777777" w:rsidR="00D75258" w:rsidRPr="002C2642" w:rsidRDefault="009F0C13">
      <w:pPr>
        <w:pStyle w:val="Brdtekst"/>
        <w:spacing w:line="249" w:lineRule="auto"/>
        <w:ind w:right="106"/>
        <w:rPr>
          <w:lang w:val="da-DK"/>
        </w:rPr>
      </w:pPr>
      <w:r w:rsidRPr="002C2642">
        <w:rPr>
          <w:lang w:val="da-DK"/>
        </w:rPr>
        <w:t xml:space="preserve">Hvis afregistreringen af en form eller en styrke medfører et ændret produktresumé, skal MAH desuden sende et revideret produktresume til Lægemiddelstyrelsen via e-mail til </w:t>
      </w:r>
      <w:hyperlink r:id="rId14">
        <w:r w:rsidRPr="002C2642">
          <w:rPr>
            <w:lang w:val="da-DK"/>
          </w:rPr>
          <w:t>godkendelse@dkma.dk.</w:t>
        </w:r>
      </w:hyperlink>
    </w:p>
    <w:p w14:paraId="434F5BB8" w14:textId="77777777" w:rsidR="00D75258" w:rsidRPr="002C2642" w:rsidRDefault="009F0C13">
      <w:pPr>
        <w:pStyle w:val="Brdtekst"/>
        <w:spacing w:line="249" w:lineRule="auto"/>
        <w:ind w:right="105"/>
        <w:rPr>
          <w:lang w:val="da-DK"/>
        </w:rPr>
      </w:pPr>
      <w:r w:rsidRPr="002C2642">
        <w:rPr>
          <w:lang w:val="da-DK"/>
        </w:rPr>
        <w:t>Hvis afregistreringen forventes at påvirke patienter, fx fordi der ikke findes substituerbare alternativer, skal MAH senest 2 måneder før planlagt afregistrering indberette dette til Lægemiddelstyrelsen på</w:t>
      </w:r>
      <w:r w:rsidRPr="002C2642">
        <w:rPr>
          <w:spacing w:val="-3"/>
          <w:lang w:val="da-DK"/>
        </w:rPr>
        <w:t xml:space="preserve"> </w:t>
      </w:r>
      <w:proofErr w:type="spellStart"/>
      <w:r w:rsidRPr="002C2642">
        <w:rPr>
          <w:u w:val="single"/>
          <w:lang w:val="da-DK"/>
        </w:rPr>
        <w:t>shorta</w:t>
      </w:r>
      <w:proofErr w:type="spellEnd"/>
      <w:r w:rsidRPr="002C2642">
        <w:rPr>
          <w:u w:val="single"/>
          <w:lang w:val="da-DK"/>
        </w:rPr>
        <w:t>-</w:t>
      </w:r>
      <w:r w:rsidRPr="002C2642">
        <w:rPr>
          <w:lang w:val="da-DK"/>
        </w:rPr>
        <w:t xml:space="preserve"> </w:t>
      </w:r>
      <w:hyperlink r:id="rId15">
        <w:r w:rsidRPr="002C2642">
          <w:rPr>
            <w:u w:val="single"/>
            <w:lang w:val="da-DK"/>
          </w:rPr>
          <w:t>ge@dkma.dk</w:t>
        </w:r>
        <w:r w:rsidRPr="002C2642">
          <w:rPr>
            <w:lang w:val="da-DK"/>
          </w:rPr>
          <w:t>.</w:t>
        </w:r>
      </w:hyperlink>
      <w:r w:rsidRPr="002C2642">
        <w:rPr>
          <w:lang w:val="da-DK"/>
        </w:rPr>
        <w:t xml:space="preserve"> Indberetningen skal indeholde oplysninger om årsagen til, at lægemidlet ikke længere skal </w:t>
      </w:r>
      <w:r w:rsidRPr="002C2642">
        <w:rPr>
          <w:spacing w:val="-2"/>
          <w:lang w:val="da-DK"/>
        </w:rPr>
        <w:t>markedsføres.</w:t>
      </w:r>
    </w:p>
    <w:p w14:paraId="567E8CC4" w14:textId="77777777" w:rsidR="00D75258" w:rsidRPr="002C2642" w:rsidRDefault="009F0C13">
      <w:pPr>
        <w:pStyle w:val="Brdtekst"/>
        <w:spacing w:before="64" w:line="249" w:lineRule="auto"/>
        <w:ind w:right="103"/>
        <w:rPr>
          <w:lang w:val="da-DK"/>
        </w:rPr>
      </w:pPr>
      <w:r w:rsidRPr="002C2642">
        <w:rPr>
          <w:lang w:val="da-DK"/>
        </w:rPr>
        <w:t xml:space="preserve">Det kan være relevant at sende direkte information til det relevante sundhedspersonale med rådgivning om, hvordan denne mangelsituation kan håndteres. Ligeledes kan Lægemiddelstyrelsen vælge at </w:t>
      </w:r>
      <w:proofErr w:type="spellStart"/>
      <w:r w:rsidRPr="002C2642">
        <w:rPr>
          <w:lang w:val="da-DK"/>
        </w:rPr>
        <w:t>informe</w:t>
      </w:r>
      <w:proofErr w:type="spellEnd"/>
      <w:r w:rsidRPr="002C2642">
        <w:rPr>
          <w:lang w:val="da-DK"/>
        </w:rPr>
        <w:t>- re om situationen på Lægemiddelstyrelsens hjemmeside.</w:t>
      </w:r>
    </w:p>
    <w:p w14:paraId="4FEB1CC2" w14:textId="77777777" w:rsidR="00D75258" w:rsidRDefault="009F0C13">
      <w:pPr>
        <w:pStyle w:val="Overskrift1"/>
        <w:numPr>
          <w:ilvl w:val="2"/>
          <w:numId w:val="5"/>
        </w:numPr>
        <w:tabs>
          <w:tab w:val="left" w:pos="691"/>
        </w:tabs>
        <w:ind w:hanging="541"/>
      </w:pPr>
      <w:proofErr w:type="spellStart"/>
      <w:r>
        <w:t>Ændret</w:t>
      </w:r>
      <w:proofErr w:type="spellEnd"/>
      <w:r>
        <w:rPr>
          <w:spacing w:val="-5"/>
        </w:rPr>
        <w:t xml:space="preserve"> </w:t>
      </w:r>
      <w:proofErr w:type="spellStart"/>
      <w:r>
        <w:rPr>
          <w:spacing w:val="-2"/>
        </w:rPr>
        <w:t>komposition</w:t>
      </w:r>
      <w:proofErr w:type="spellEnd"/>
    </w:p>
    <w:p w14:paraId="09BB2B5A" w14:textId="77777777" w:rsidR="00D75258" w:rsidRPr="002C2642" w:rsidRDefault="009F0C13">
      <w:pPr>
        <w:pStyle w:val="Brdtekst"/>
        <w:spacing w:before="72" w:line="249" w:lineRule="auto"/>
        <w:ind w:right="104"/>
        <w:rPr>
          <w:lang w:val="da-DK"/>
        </w:rPr>
      </w:pPr>
      <w:r w:rsidRPr="002C2642">
        <w:rPr>
          <w:lang w:val="da-DK"/>
        </w:rPr>
        <w:t>Ved ændring af lægemidlets komposition er MAH forpligtet til at sikre, at de relevante aktører, f.eks. læger og apoteker, er behørigt informeret om disse ændringer forud for introduktionen af lægemidlet med den ændrede komposition på markedet. Ligeledes er MAH forpligtet til at sikre relevant information om den ændrede komposition på pakningsmaterialet.</w:t>
      </w:r>
    </w:p>
    <w:p w14:paraId="6C7ACC3F" w14:textId="77777777" w:rsidR="00D75258" w:rsidRPr="002C2642" w:rsidRDefault="009F0C13">
      <w:pPr>
        <w:pStyle w:val="Brdtekst"/>
        <w:spacing w:before="64" w:line="249" w:lineRule="auto"/>
        <w:ind w:right="106"/>
        <w:rPr>
          <w:lang w:val="da-DK"/>
        </w:rPr>
      </w:pPr>
      <w:r w:rsidRPr="002C2642">
        <w:rPr>
          <w:lang w:val="da-DK"/>
        </w:rPr>
        <w:t xml:space="preserve">Ved ændring af lægemidlets udseende eller indholdsstoffer stiller Lægemiddelstyrelsen krav om, at ændring af mærkning og indlægsseddel sker samtidig med markedsføringen af pakningerne, hvor disse ændringer er foretaget. Opdateret indlægsseddel skal være uploadet på </w:t>
      </w:r>
      <w:hyperlink r:id="rId16">
        <w:r w:rsidRPr="002C2642">
          <w:rPr>
            <w:u w:val="single"/>
            <w:lang w:val="da-DK"/>
          </w:rPr>
          <w:t>www.indlaegsseddel.dk</w:t>
        </w:r>
      </w:hyperlink>
      <w:r w:rsidRPr="002C2642">
        <w:rPr>
          <w:lang w:val="da-DK"/>
        </w:rPr>
        <w:t xml:space="preserve"> senest</w:t>
      </w:r>
      <w:r w:rsidRPr="002C2642">
        <w:rPr>
          <w:spacing w:val="-5"/>
          <w:lang w:val="da-DK"/>
        </w:rPr>
        <w:t xml:space="preserve"> </w:t>
      </w:r>
      <w:r w:rsidRPr="002C2642">
        <w:rPr>
          <w:lang w:val="da-DK"/>
        </w:rPr>
        <w:t>ved markedsføring af disse pakninger.</w:t>
      </w:r>
    </w:p>
    <w:p w14:paraId="3DFA81B3" w14:textId="77777777" w:rsidR="00D75258" w:rsidRDefault="009F0C13">
      <w:pPr>
        <w:pStyle w:val="Brdtekst"/>
        <w:spacing w:before="64" w:line="249" w:lineRule="auto"/>
        <w:ind w:right="107"/>
      </w:pPr>
      <w:r w:rsidRPr="002C2642">
        <w:rPr>
          <w:lang w:val="da-DK"/>
        </w:rPr>
        <w:t>Ved ændringer, der medfører at lægemidlets udseende eller smag er forandret, kan det ændrede læge- middel</w:t>
      </w:r>
      <w:r w:rsidRPr="002C2642">
        <w:rPr>
          <w:spacing w:val="-1"/>
          <w:lang w:val="da-DK"/>
        </w:rPr>
        <w:t xml:space="preserve"> </w:t>
      </w:r>
      <w:r w:rsidRPr="002C2642">
        <w:rPr>
          <w:lang w:val="da-DK"/>
        </w:rPr>
        <w:t>i</w:t>
      </w:r>
      <w:r w:rsidRPr="002C2642">
        <w:rPr>
          <w:spacing w:val="-1"/>
          <w:lang w:val="da-DK"/>
        </w:rPr>
        <w:t xml:space="preserve"> </w:t>
      </w:r>
      <w:r w:rsidRPr="002C2642">
        <w:rPr>
          <w:lang w:val="da-DK"/>
        </w:rPr>
        <w:t>en</w:t>
      </w:r>
      <w:r w:rsidRPr="002C2642">
        <w:rPr>
          <w:spacing w:val="-1"/>
          <w:lang w:val="da-DK"/>
        </w:rPr>
        <w:t xml:space="preserve"> </w:t>
      </w:r>
      <w:r w:rsidRPr="002C2642">
        <w:rPr>
          <w:lang w:val="da-DK"/>
        </w:rPr>
        <w:t>overgangsperiode</w:t>
      </w:r>
      <w:r w:rsidRPr="002C2642">
        <w:rPr>
          <w:spacing w:val="-1"/>
          <w:lang w:val="da-DK"/>
        </w:rPr>
        <w:t xml:space="preserve"> </w:t>
      </w:r>
      <w:r w:rsidRPr="002C2642">
        <w:rPr>
          <w:lang w:val="da-DK"/>
        </w:rPr>
        <w:t>forsynes</w:t>
      </w:r>
      <w:r w:rsidRPr="002C2642">
        <w:rPr>
          <w:spacing w:val="-1"/>
          <w:lang w:val="da-DK"/>
        </w:rPr>
        <w:t xml:space="preserve"> </w:t>
      </w:r>
      <w:r w:rsidRPr="002C2642">
        <w:rPr>
          <w:lang w:val="da-DK"/>
        </w:rPr>
        <w:t>med</w:t>
      </w:r>
      <w:r w:rsidRPr="002C2642">
        <w:rPr>
          <w:spacing w:val="-1"/>
          <w:lang w:val="da-DK"/>
        </w:rPr>
        <w:t xml:space="preserve"> </w:t>
      </w:r>
      <w:r w:rsidRPr="002C2642">
        <w:rPr>
          <w:lang w:val="da-DK"/>
        </w:rPr>
        <w:t>hjælpeetiket,</w:t>
      </w:r>
      <w:r w:rsidRPr="002C2642">
        <w:rPr>
          <w:spacing w:val="-1"/>
          <w:lang w:val="da-DK"/>
        </w:rPr>
        <w:t xml:space="preserve"> </w:t>
      </w:r>
      <w:r w:rsidRPr="002C2642">
        <w:rPr>
          <w:lang w:val="da-DK"/>
        </w:rPr>
        <w:t>hvoraf</w:t>
      </w:r>
      <w:r w:rsidRPr="002C2642">
        <w:rPr>
          <w:spacing w:val="-1"/>
          <w:lang w:val="da-DK"/>
        </w:rPr>
        <w:t xml:space="preserve"> </w:t>
      </w:r>
      <w:r w:rsidRPr="002C2642">
        <w:rPr>
          <w:lang w:val="da-DK"/>
        </w:rPr>
        <w:t>det</w:t>
      </w:r>
      <w:r w:rsidRPr="002C2642">
        <w:rPr>
          <w:spacing w:val="-1"/>
          <w:lang w:val="da-DK"/>
        </w:rPr>
        <w:t xml:space="preserve"> </w:t>
      </w:r>
      <w:r w:rsidRPr="002C2642">
        <w:rPr>
          <w:lang w:val="da-DK"/>
        </w:rPr>
        <w:t>fremgår,</w:t>
      </w:r>
      <w:r w:rsidRPr="002C2642">
        <w:rPr>
          <w:spacing w:val="-1"/>
          <w:lang w:val="da-DK"/>
        </w:rPr>
        <w:t xml:space="preserve"> </w:t>
      </w:r>
      <w:r w:rsidRPr="002C2642">
        <w:rPr>
          <w:lang w:val="da-DK"/>
        </w:rPr>
        <w:t>at</w:t>
      </w:r>
      <w:r w:rsidRPr="002C2642">
        <w:rPr>
          <w:spacing w:val="-1"/>
          <w:lang w:val="da-DK"/>
        </w:rPr>
        <w:t xml:space="preserve"> </w:t>
      </w:r>
      <w:r w:rsidRPr="002C2642">
        <w:rPr>
          <w:lang w:val="da-DK"/>
        </w:rPr>
        <w:t>udseendet</w:t>
      </w:r>
      <w:r w:rsidRPr="002C2642">
        <w:rPr>
          <w:spacing w:val="-1"/>
          <w:lang w:val="da-DK"/>
        </w:rPr>
        <w:t xml:space="preserve"> </w:t>
      </w:r>
      <w:r w:rsidRPr="002C2642">
        <w:rPr>
          <w:lang w:val="da-DK"/>
        </w:rPr>
        <w:t>eller</w:t>
      </w:r>
      <w:r w:rsidRPr="002C2642">
        <w:rPr>
          <w:spacing w:val="-1"/>
          <w:lang w:val="da-DK"/>
        </w:rPr>
        <w:t xml:space="preserve"> </w:t>
      </w:r>
      <w:r w:rsidRPr="002C2642">
        <w:rPr>
          <w:lang w:val="da-DK"/>
        </w:rPr>
        <w:t>smagen</w:t>
      </w:r>
      <w:r w:rsidRPr="002C2642">
        <w:rPr>
          <w:spacing w:val="-1"/>
          <w:lang w:val="da-DK"/>
        </w:rPr>
        <w:t xml:space="preserve"> </w:t>
      </w:r>
      <w:r w:rsidRPr="002C2642">
        <w:rPr>
          <w:lang w:val="da-DK"/>
        </w:rPr>
        <w:t xml:space="preserve">er forandret, men at indholdet i øvrigt er uforandret. I en overgangsperiode på 6 måneder accepteres det, at begge kompositioner er på markedet samtidig. </w:t>
      </w:r>
      <w:proofErr w:type="spellStart"/>
      <w:r>
        <w:t>Perioden</w:t>
      </w:r>
      <w:proofErr w:type="spellEnd"/>
      <w:r>
        <w:t xml:space="preserve"> starter, </w:t>
      </w:r>
      <w:proofErr w:type="spellStart"/>
      <w:r>
        <w:t>når</w:t>
      </w:r>
      <w:proofErr w:type="spellEnd"/>
      <w:r>
        <w:t xml:space="preserve"> </w:t>
      </w:r>
      <w:proofErr w:type="spellStart"/>
      <w:r>
        <w:t>første</w:t>
      </w:r>
      <w:proofErr w:type="spellEnd"/>
      <w:r>
        <w:t xml:space="preserve"> </w:t>
      </w:r>
      <w:proofErr w:type="spellStart"/>
      <w:r>
        <w:t>ny</w:t>
      </w:r>
      <w:proofErr w:type="spellEnd"/>
      <w:r>
        <w:t xml:space="preserve"> </w:t>
      </w:r>
      <w:proofErr w:type="spellStart"/>
      <w:r>
        <w:t>pakning</w:t>
      </w:r>
      <w:proofErr w:type="spellEnd"/>
      <w:r>
        <w:t xml:space="preserve"> </w:t>
      </w:r>
      <w:proofErr w:type="spellStart"/>
      <w:r>
        <w:t>introduceres</w:t>
      </w:r>
      <w:proofErr w:type="spellEnd"/>
      <w:r>
        <w:t>.</w:t>
      </w:r>
    </w:p>
    <w:p w14:paraId="4E4E90C2" w14:textId="77777777" w:rsidR="00D75258" w:rsidRDefault="009F0C13">
      <w:pPr>
        <w:pStyle w:val="Overskrift1"/>
        <w:numPr>
          <w:ilvl w:val="2"/>
          <w:numId w:val="5"/>
        </w:numPr>
        <w:tabs>
          <w:tab w:val="left" w:pos="691"/>
        </w:tabs>
        <w:spacing w:before="184"/>
        <w:ind w:hanging="541"/>
      </w:pPr>
      <w:proofErr w:type="spellStart"/>
      <w:r>
        <w:t>Ændret</w:t>
      </w:r>
      <w:proofErr w:type="spellEnd"/>
      <w:r>
        <w:rPr>
          <w:spacing w:val="-2"/>
        </w:rPr>
        <w:t xml:space="preserve"> </w:t>
      </w:r>
      <w:proofErr w:type="spellStart"/>
      <w:r>
        <w:t>opbevaringstid</w:t>
      </w:r>
      <w:proofErr w:type="spellEnd"/>
      <w:r>
        <w:rPr>
          <w:spacing w:val="-2"/>
        </w:rPr>
        <w:t xml:space="preserve"> </w:t>
      </w:r>
      <w:proofErr w:type="spellStart"/>
      <w:r>
        <w:t>eller</w:t>
      </w:r>
      <w:proofErr w:type="spellEnd"/>
      <w:r>
        <w:rPr>
          <w:spacing w:val="-1"/>
        </w:rPr>
        <w:t xml:space="preserve"> </w:t>
      </w:r>
      <w:proofErr w:type="spellStart"/>
      <w:r>
        <w:rPr>
          <w:spacing w:val="-2"/>
        </w:rPr>
        <w:t>opbevaringsbetingelser</w:t>
      </w:r>
      <w:proofErr w:type="spellEnd"/>
    </w:p>
    <w:p w14:paraId="37144F6C" w14:textId="77777777" w:rsidR="00D75258" w:rsidRPr="002C2642" w:rsidRDefault="009F0C13">
      <w:pPr>
        <w:pStyle w:val="Brdtekst"/>
        <w:spacing w:before="72" w:line="249" w:lineRule="auto"/>
        <w:ind w:right="105"/>
        <w:rPr>
          <w:lang w:val="da-DK"/>
        </w:rPr>
      </w:pPr>
      <w:r w:rsidRPr="002C2642">
        <w:rPr>
          <w:lang w:val="da-DK"/>
        </w:rPr>
        <w:t>Ved ændring i et lægemiddels opbevaringstid stiller Lægemiddelstyrelsen krav om, at det på markedet værende</w:t>
      </w:r>
      <w:r w:rsidRPr="002C2642">
        <w:rPr>
          <w:spacing w:val="40"/>
          <w:lang w:val="da-DK"/>
        </w:rPr>
        <w:t xml:space="preserve"> </w:t>
      </w:r>
      <w:r w:rsidRPr="002C2642">
        <w:rPr>
          <w:lang w:val="da-DK"/>
        </w:rPr>
        <w:t>lægemiddel</w:t>
      </w:r>
      <w:r w:rsidRPr="002C2642">
        <w:rPr>
          <w:spacing w:val="40"/>
          <w:lang w:val="da-DK"/>
        </w:rPr>
        <w:t xml:space="preserve"> </w:t>
      </w:r>
      <w:r w:rsidRPr="002C2642">
        <w:rPr>
          <w:lang w:val="da-DK"/>
        </w:rPr>
        <w:t>trækkes</w:t>
      </w:r>
      <w:r w:rsidRPr="002C2642">
        <w:rPr>
          <w:spacing w:val="40"/>
          <w:lang w:val="da-DK"/>
        </w:rPr>
        <w:t xml:space="preserve"> </w:t>
      </w:r>
      <w:r w:rsidRPr="002C2642">
        <w:rPr>
          <w:lang w:val="da-DK"/>
        </w:rPr>
        <w:t>tilbage,</w:t>
      </w:r>
      <w:r w:rsidRPr="002C2642">
        <w:rPr>
          <w:spacing w:val="40"/>
          <w:lang w:val="da-DK"/>
        </w:rPr>
        <w:t xml:space="preserve"> </w:t>
      </w:r>
      <w:r w:rsidRPr="002C2642">
        <w:rPr>
          <w:lang w:val="da-DK"/>
        </w:rPr>
        <w:t>såfremt</w:t>
      </w:r>
      <w:r w:rsidRPr="002C2642">
        <w:rPr>
          <w:spacing w:val="40"/>
          <w:lang w:val="da-DK"/>
        </w:rPr>
        <w:t xml:space="preserve"> </w:t>
      </w:r>
      <w:r w:rsidRPr="002C2642">
        <w:rPr>
          <w:lang w:val="da-DK"/>
        </w:rPr>
        <w:t>den</w:t>
      </w:r>
      <w:r w:rsidRPr="002C2642">
        <w:rPr>
          <w:spacing w:val="40"/>
          <w:lang w:val="da-DK"/>
        </w:rPr>
        <w:t xml:space="preserve"> </w:t>
      </w:r>
      <w:r w:rsidRPr="002C2642">
        <w:rPr>
          <w:lang w:val="da-DK"/>
        </w:rPr>
        <w:t>hidtil</w:t>
      </w:r>
      <w:r w:rsidRPr="002C2642">
        <w:rPr>
          <w:spacing w:val="40"/>
          <w:lang w:val="da-DK"/>
        </w:rPr>
        <w:t xml:space="preserve"> </w:t>
      </w:r>
      <w:r w:rsidRPr="002C2642">
        <w:rPr>
          <w:lang w:val="da-DK"/>
        </w:rPr>
        <w:t>anvendte</w:t>
      </w:r>
      <w:r w:rsidRPr="002C2642">
        <w:rPr>
          <w:spacing w:val="40"/>
          <w:lang w:val="da-DK"/>
        </w:rPr>
        <w:t xml:space="preserve"> </w:t>
      </w:r>
      <w:r w:rsidRPr="002C2642">
        <w:rPr>
          <w:lang w:val="da-DK"/>
        </w:rPr>
        <w:t>opbevaringstid</w:t>
      </w:r>
      <w:r w:rsidRPr="002C2642">
        <w:rPr>
          <w:spacing w:val="40"/>
          <w:lang w:val="da-DK"/>
        </w:rPr>
        <w:t xml:space="preserve"> </w:t>
      </w:r>
      <w:r w:rsidRPr="002C2642">
        <w:rPr>
          <w:lang w:val="da-DK"/>
        </w:rPr>
        <w:t>er</w:t>
      </w:r>
      <w:r w:rsidRPr="002C2642">
        <w:rPr>
          <w:spacing w:val="40"/>
          <w:lang w:val="da-DK"/>
        </w:rPr>
        <w:t xml:space="preserve"> </w:t>
      </w:r>
      <w:r w:rsidRPr="002C2642">
        <w:rPr>
          <w:lang w:val="da-DK"/>
        </w:rPr>
        <w:t>længere</w:t>
      </w:r>
      <w:r w:rsidRPr="002C2642">
        <w:rPr>
          <w:spacing w:val="40"/>
          <w:lang w:val="da-DK"/>
        </w:rPr>
        <w:t xml:space="preserve"> </w:t>
      </w:r>
      <w:r w:rsidRPr="002C2642">
        <w:rPr>
          <w:lang w:val="da-DK"/>
        </w:rPr>
        <w:t>end</w:t>
      </w:r>
      <w:r w:rsidRPr="002C2642">
        <w:rPr>
          <w:spacing w:val="40"/>
          <w:lang w:val="da-DK"/>
        </w:rPr>
        <w:t xml:space="preserve"> </w:t>
      </w:r>
      <w:r w:rsidRPr="002C2642">
        <w:rPr>
          <w:lang w:val="da-DK"/>
        </w:rPr>
        <w:t>den nye. Dette gælder dog ikke, hvis ændringen ikke foretages af holdbarhedsmæssige årsager, men f.eks. for at ensrette opbevaringstiden i forskellige lande.</w:t>
      </w:r>
    </w:p>
    <w:p w14:paraId="2137C01F" w14:textId="77777777" w:rsidR="00D75258" w:rsidRPr="002C2642" w:rsidRDefault="009F0C13">
      <w:pPr>
        <w:pStyle w:val="Brdtekst"/>
        <w:spacing w:before="64" w:line="249" w:lineRule="auto"/>
        <w:ind w:right="105" w:firstLine="169"/>
        <w:rPr>
          <w:lang w:val="da-DK"/>
        </w:rPr>
      </w:pPr>
      <w:r w:rsidRPr="002C2642">
        <w:rPr>
          <w:lang w:val="da-DK"/>
        </w:rPr>
        <w:t>Ved ændring i opbevaringsbetingelser skal det lægemiddel, der er på markedet, som udgangspunkt trækkes tilbage.</w:t>
      </w:r>
    </w:p>
    <w:p w14:paraId="72D22F96" w14:textId="77777777" w:rsidR="00D75258" w:rsidRPr="002C2642" w:rsidRDefault="009F0C13">
      <w:pPr>
        <w:pStyle w:val="Brdtekst"/>
        <w:spacing w:line="249" w:lineRule="auto"/>
        <w:ind w:right="107"/>
        <w:rPr>
          <w:lang w:val="da-DK"/>
        </w:rPr>
      </w:pPr>
      <w:r w:rsidRPr="002C2642">
        <w:rPr>
          <w:lang w:val="da-DK"/>
        </w:rPr>
        <w:t xml:space="preserve">Både i forbindelse med en ændring af lægemidlets opbevaringstid eller -betingelser skal ændring af mærkning og </w:t>
      </w:r>
      <w:proofErr w:type="spellStart"/>
      <w:r w:rsidRPr="002C2642">
        <w:rPr>
          <w:lang w:val="da-DK"/>
        </w:rPr>
        <w:t>índlægsseddel</w:t>
      </w:r>
      <w:proofErr w:type="spellEnd"/>
      <w:r w:rsidRPr="002C2642">
        <w:rPr>
          <w:lang w:val="da-DK"/>
        </w:rPr>
        <w:t xml:space="preserve"> implementeres samtidig med, at de berørte pakninger markedsføres.</w:t>
      </w:r>
    </w:p>
    <w:p w14:paraId="047894E4" w14:textId="77777777" w:rsidR="00D75258" w:rsidRDefault="009F0C13">
      <w:pPr>
        <w:pStyle w:val="Overskrift1"/>
        <w:numPr>
          <w:ilvl w:val="2"/>
          <w:numId w:val="5"/>
        </w:numPr>
        <w:tabs>
          <w:tab w:val="left" w:pos="691"/>
        </w:tabs>
        <w:spacing w:before="182"/>
        <w:ind w:hanging="541"/>
      </w:pPr>
      <w:r>
        <w:t>Ad</w:t>
      </w:r>
      <w:r>
        <w:rPr>
          <w:spacing w:val="-2"/>
        </w:rPr>
        <w:t xml:space="preserve"> </w:t>
      </w:r>
      <w:r>
        <w:t>hoc</w:t>
      </w:r>
      <w:r>
        <w:rPr>
          <w:spacing w:val="-2"/>
        </w:rPr>
        <w:t xml:space="preserve"> </w:t>
      </w:r>
      <w:r>
        <w:t>ompakning</w:t>
      </w:r>
      <w:r>
        <w:rPr>
          <w:spacing w:val="-1"/>
        </w:rPr>
        <w:t xml:space="preserve"> </w:t>
      </w:r>
      <w:r>
        <w:t xml:space="preserve">af </w:t>
      </w:r>
      <w:proofErr w:type="spellStart"/>
      <w:r>
        <w:rPr>
          <w:spacing w:val="-2"/>
        </w:rPr>
        <w:t>lægemidler</w:t>
      </w:r>
      <w:proofErr w:type="spellEnd"/>
    </w:p>
    <w:p w14:paraId="08E71B94" w14:textId="2519BAE2" w:rsidR="009C11FD" w:rsidRPr="009C11FD" w:rsidRDefault="009F0C13" w:rsidP="009C11FD">
      <w:pPr>
        <w:pStyle w:val="Brdtekst"/>
        <w:spacing w:before="72" w:line="249" w:lineRule="auto"/>
        <w:ind w:right="105"/>
        <w:rPr>
          <w:spacing w:val="-2"/>
        </w:rPr>
      </w:pPr>
      <w:r w:rsidRPr="002C2642">
        <w:rPr>
          <w:lang w:val="da-DK"/>
        </w:rPr>
        <w:t xml:space="preserve">Hvis MAH har behov for at foretage en ad hoc ompakning i en kortere periode på nyt pakkested skal dette søges som en type IAIN variation klassificering </w:t>
      </w:r>
      <w:del w:id="126" w:author="Katrine Damkjær Madsen" w:date="2025-06-25T13:36:00Z">
        <w:r w:rsidRPr="002C2642" w:rsidDel="00A309A1">
          <w:rPr>
            <w:lang w:val="da-DK"/>
          </w:rPr>
          <w:delText>B. II.b. 1.a</w:delText>
        </w:r>
      </w:del>
      <w:ins w:id="127" w:author="Katrine Damkjær Madsen" w:date="2025-06-25T13:36:00Z">
        <w:r w:rsidR="00A309A1" w:rsidRPr="00A309A1">
          <w:rPr>
            <w:lang w:val="da-DK"/>
          </w:rPr>
          <w:t>Q.II.b.1.a</w:t>
        </w:r>
      </w:ins>
      <w:r w:rsidRPr="002C2642">
        <w:rPr>
          <w:lang w:val="da-DK"/>
        </w:rPr>
        <w:t xml:space="preserve"> efter den rent nationale procedure. Dette gælder også for lægemidler godkendt efter MRP og DCP. Dette betyder i praksis, at der i </w:t>
      </w:r>
      <w:proofErr w:type="spellStart"/>
      <w:r w:rsidRPr="002C2642">
        <w:rPr>
          <w:lang w:val="da-DK"/>
        </w:rPr>
        <w:t>variationsan</w:t>
      </w:r>
      <w:proofErr w:type="spellEnd"/>
      <w:r w:rsidRPr="002C2642">
        <w:rPr>
          <w:lang w:val="da-DK"/>
        </w:rPr>
        <w:t>- søgningsskemaet</w:t>
      </w:r>
      <w:r w:rsidRPr="002C2642">
        <w:rPr>
          <w:spacing w:val="38"/>
          <w:lang w:val="da-DK"/>
        </w:rPr>
        <w:t xml:space="preserve"> </w:t>
      </w:r>
      <w:r w:rsidRPr="002C2642">
        <w:rPr>
          <w:lang w:val="da-DK"/>
        </w:rPr>
        <w:t>udelukkende</w:t>
      </w:r>
      <w:r w:rsidRPr="002C2642">
        <w:rPr>
          <w:spacing w:val="39"/>
          <w:lang w:val="da-DK"/>
        </w:rPr>
        <w:t xml:space="preserve"> </w:t>
      </w:r>
      <w:r w:rsidRPr="002C2642">
        <w:rPr>
          <w:lang w:val="da-DK"/>
        </w:rPr>
        <w:t>skal</w:t>
      </w:r>
      <w:r w:rsidRPr="002C2642">
        <w:rPr>
          <w:spacing w:val="38"/>
          <w:lang w:val="da-DK"/>
        </w:rPr>
        <w:t xml:space="preserve"> </w:t>
      </w:r>
      <w:r w:rsidRPr="002C2642">
        <w:rPr>
          <w:lang w:val="da-DK"/>
        </w:rPr>
        <w:t>afkrydses</w:t>
      </w:r>
      <w:r w:rsidRPr="002C2642">
        <w:rPr>
          <w:spacing w:val="39"/>
          <w:lang w:val="da-DK"/>
        </w:rPr>
        <w:t xml:space="preserve"> </w:t>
      </w:r>
      <w:r w:rsidRPr="002C2642">
        <w:rPr>
          <w:lang w:val="da-DK"/>
        </w:rPr>
        <w:t>i</w:t>
      </w:r>
      <w:r w:rsidRPr="002C2642">
        <w:rPr>
          <w:spacing w:val="39"/>
          <w:lang w:val="da-DK"/>
        </w:rPr>
        <w:t xml:space="preserve"> </w:t>
      </w:r>
      <w:r w:rsidRPr="002C2642">
        <w:rPr>
          <w:lang w:val="da-DK"/>
        </w:rPr>
        <w:t>”National</w:t>
      </w:r>
      <w:r w:rsidRPr="002C2642">
        <w:rPr>
          <w:spacing w:val="39"/>
          <w:lang w:val="da-DK"/>
        </w:rPr>
        <w:t xml:space="preserve"> </w:t>
      </w:r>
      <w:proofErr w:type="spellStart"/>
      <w:r w:rsidRPr="002C2642">
        <w:rPr>
          <w:lang w:val="da-DK"/>
        </w:rPr>
        <w:t>Authorisation</w:t>
      </w:r>
      <w:proofErr w:type="spellEnd"/>
      <w:r w:rsidRPr="002C2642">
        <w:rPr>
          <w:lang w:val="da-DK"/>
        </w:rPr>
        <w:t>”</w:t>
      </w:r>
      <w:r w:rsidRPr="002C2642">
        <w:rPr>
          <w:spacing w:val="38"/>
          <w:lang w:val="da-DK"/>
        </w:rPr>
        <w:t xml:space="preserve"> </w:t>
      </w:r>
      <w:r w:rsidRPr="002C2642">
        <w:rPr>
          <w:lang w:val="da-DK"/>
        </w:rPr>
        <w:t>selvom</w:t>
      </w:r>
      <w:r w:rsidRPr="002C2642">
        <w:rPr>
          <w:spacing w:val="38"/>
          <w:lang w:val="da-DK"/>
        </w:rPr>
        <w:t xml:space="preserve"> </w:t>
      </w:r>
      <w:r w:rsidRPr="002C2642">
        <w:rPr>
          <w:lang w:val="da-DK"/>
        </w:rPr>
        <w:t>et</w:t>
      </w:r>
      <w:r w:rsidRPr="002C2642">
        <w:rPr>
          <w:spacing w:val="39"/>
          <w:lang w:val="da-DK"/>
        </w:rPr>
        <w:t xml:space="preserve"> </w:t>
      </w:r>
      <w:r w:rsidRPr="002C2642">
        <w:rPr>
          <w:lang w:val="da-DK"/>
        </w:rPr>
        <w:t>givent</w:t>
      </w:r>
      <w:r w:rsidRPr="002C2642">
        <w:rPr>
          <w:spacing w:val="39"/>
          <w:lang w:val="da-DK"/>
        </w:rPr>
        <w:t xml:space="preserve"> </w:t>
      </w:r>
      <w:r w:rsidRPr="002C2642">
        <w:rPr>
          <w:lang w:val="da-DK"/>
        </w:rPr>
        <w:t xml:space="preserve">lægemiddel er godkendt efter MRP eller DCP. </w:t>
      </w:r>
      <w:r>
        <w:t xml:space="preserve">For mere </w:t>
      </w:r>
      <w:proofErr w:type="spellStart"/>
      <w:r>
        <w:t>detaljerede</w:t>
      </w:r>
      <w:proofErr w:type="spellEnd"/>
      <w:r>
        <w:t xml:space="preserve"> </w:t>
      </w:r>
      <w:proofErr w:type="spellStart"/>
      <w:r>
        <w:t>oplysninger</w:t>
      </w:r>
      <w:proofErr w:type="spellEnd"/>
      <w:r>
        <w:t xml:space="preserve"> </w:t>
      </w:r>
      <w:proofErr w:type="spellStart"/>
      <w:r>
        <w:t>henvises</w:t>
      </w:r>
      <w:proofErr w:type="spellEnd"/>
      <w:r>
        <w:t xml:space="preserve"> </w:t>
      </w:r>
      <w:proofErr w:type="spellStart"/>
      <w:r>
        <w:t>til</w:t>
      </w:r>
      <w:proofErr w:type="spellEnd"/>
      <w:r>
        <w:t xml:space="preserve"> Lægemiddelstyrelsens </w:t>
      </w:r>
      <w:proofErr w:type="spellStart"/>
      <w:r>
        <w:rPr>
          <w:spacing w:val="-2"/>
        </w:rPr>
        <w:t>hjemmeside</w:t>
      </w:r>
      <w:proofErr w:type="spellEnd"/>
      <w:r>
        <w:rPr>
          <w:spacing w:val="-2"/>
        </w:rPr>
        <w:t>.</w:t>
      </w:r>
    </w:p>
    <w:p w14:paraId="6550CD01" w14:textId="77777777" w:rsidR="00D75258" w:rsidRPr="002C2642" w:rsidRDefault="009F0C13">
      <w:pPr>
        <w:pStyle w:val="Overskrift1"/>
        <w:numPr>
          <w:ilvl w:val="2"/>
          <w:numId w:val="5"/>
        </w:numPr>
        <w:tabs>
          <w:tab w:val="left" w:pos="722"/>
        </w:tabs>
        <w:spacing w:before="186" w:line="249" w:lineRule="auto"/>
        <w:ind w:left="150" w:right="106" w:firstLine="0"/>
        <w:rPr>
          <w:lang w:val="da-DK"/>
        </w:rPr>
      </w:pPr>
      <w:r w:rsidRPr="002C2642">
        <w:rPr>
          <w:lang w:val="da-DK"/>
        </w:rPr>
        <w:t>Tilføjelse af nyt fremstillingssted uden for EU/EØS-området for lægemiddel godkendt efter</w:t>
      </w:r>
      <w:r w:rsidRPr="002C2642">
        <w:rPr>
          <w:spacing w:val="80"/>
          <w:lang w:val="da-DK"/>
        </w:rPr>
        <w:t xml:space="preserve"> </w:t>
      </w:r>
      <w:r w:rsidRPr="002C2642">
        <w:rPr>
          <w:lang w:val="da-DK"/>
        </w:rPr>
        <w:t>den rent nationale procedure</w:t>
      </w:r>
    </w:p>
    <w:p w14:paraId="67D58D6E" w14:textId="77777777" w:rsidR="00D75258" w:rsidRPr="002C2642" w:rsidRDefault="00D75258">
      <w:pPr>
        <w:spacing w:line="249" w:lineRule="auto"/>
        <w:rPr>
          <w:lang w:val="da-DK"/>
        </w:rPr>
        <w:sectPr w:rsidR="00D75258" w:rsidRPr="002C2642">
          <w:pgSz w:w="11910" w:h="16840"/>
          <w:pgMar w:top="1320" w:right="740" w:bottom="840" w:left="700" w:header="0" w:footer="652" w:gutter="0"/>
          <w:cols w:space="708"/>
        </w:sectPr>
      </w:pPr>
    </w:p>
    <w:p w14:paraId="069FAEA6" w14:textId="4E20FAD5" w:rsidR="00D75258" w:rsidRPr="002C2642" w:rsidRDefault="009F0C13">
      <w:pPr>
        <w:pStyle w:val="Brdtekst"/>
        <w:spacing w:before="67" w:line="249" w:lineRule="auto"/>
        <w:ind w:right="105"/>
        <w:rPr>
          <w:lang w:val="da-DK"/>
        </w:rPr>
      </w:pPr>
      <w:r w:rsidRPr="002C2642">
        <w:rPr>
          <w:lang w:val="da-DK"/>
        </w:rPr>
        <w:lastRenderedPageBreak/>
        <w:t>I forbindelse med indsendelse af variationsansøgning om tilføjelse af nyt fremstillingssted (</w:t>
      </w:r>
      <w:proofErr w:type="spellStart"/>
      <w:r w:rsidRPr="002C2642">
        <w:rPr>
          <w:lang w:val="da-DK"/>
        </w:rPr>
        <w:t>klassifice</w:t>
      </w:r>
      <w:proofErr w:type="spellEnd"/>
      <w:r w:rsidRPr="002C2642">
        <w:rPr>
          <w:lang w:val="da-DK"/>
        </w:rPr>
        <w:t xml:space="preserve">- ring </w:t>
      </w:r>
      <w:del w:id="128" w:author="Katrine Damkjær Madsen" w:date="2025-06-25T13:38:00Z">
        <w:r w:rsidRPr="002C2642" w:rsidDel="00A309A1">
          <w:rPr>
            <w:lang w:val="da-DK"/>
          </w:rPr>
          <w:delText>B. II.b. 1</w:delText>
        </w:r>
      </w:del>
      <w:ins w:id="129" w:author="Katrine Damkjær Madsen" w:date="2025-06-25T13:38:00Z">
        <w:r w:rsidR="00A309A1">
          <w:rPr>
            <w:lang w:val="da-DK"/>
          </w:rPr>
          <w:t>Q.II.b.1</w:t>
        </w:r>
      </w:ins>
      <w:r w:rsidRPr="002C2642">
        <w:rPr>
          <w:lang w:val="da-DK"/>
        </w:rPr>
        <w:t>), hvor fremstilleren/fremstillerne er beliggende uden for EU/EØS-området, og det pågæl</w:t>
      </w:r>
      <w:del w:id="130" w:author="Katrine Damkjær Madsen" w:date="2025-06-25T13:39:00Z">
        <w:r w:rsidRPr="002C2642" w:rsidDel="00DE1899">
          <w:rPr>
            <w:lang w:val="da-DK"/>
          </w:rPr>
          <w:delText xml:space="preserve">- </w:delText>
        </w:r>
      </w:del>
      <w:r w:rsidRPr="002C2642">
        <w:rPr>
          <w:lang w:val="da-DK"/>
        </w:rPr>
        <w:t>dende</w:t>
      </w:r>
      <w:r w:rsidRPr="002C2642">
        <w:rPr>
          <w:spacing w:val="33"/>
          <w:lang w:val="da-DK"/>
        </w:rPr>
        <w:t xml:space="preserve"> </w:t>
      </w:r>
      <w:r w:rsidRPr="002C2642">
        <w:rPr>
          <w:lang w:val="da-DK"/>
        </w:rPr>
        <w:t>land</w:t>
      </w:r>
      <w:r w:rsidRPr="002C2642">
        <w:rPr>
          <w:spacing w:val="33"/>
          <w:lang w:val="da-DK"/>
        </w:rPr>
        <w:t xml:space="preserve"> </w:t>
      </w:r>
      <w:r w:rsidRPr="002C2642">
        <w:rPr>
          <w:lang w:val="da-DK"/>
        </w:rPr>
        <w:t>ikke</w:t>
      </w:r>
      <w:r w:rsidRPr="002C2642">
        <w:rPr>
          <w:spacing w:val="33"/>
          <w:lang w:val="da-DK"/>
        </w:rPr>
        <w:t xml:space="preserve"> </w:t>
      </w:r>
      <w:r w:rsidRPr="002C2642">
        <w:rPr>
          <w:lang w:val="da-DK"/>
        </w:rPr>
        <w:t>har</w:t>
      </w:r>
      <w:r w:rsidRPr="002C2642">
        <w:rPr>
          <w:spacing w:val="33"/>
          <w:lang w:val="da-DK"/>
        </w:rPr>
        <w:t xml:space="preserve"> </w:t>
      </w:r>
      <w:r w:rsidRPr="002C2642">
        <w:rPr>
          <w:lang w:val="da-DK"/>
        </w:rPr>
        <w:t>en</w:t>
      </w:r>
      <w:r w:rsidRPr="002C2642">
        <w:rPr>
          <w:spacing w:val="33"/>
          <w:lang w:val="da-DK"/>
        </w:rPr>
        <w:t xml:space="preserve"> </w:t>
      </w:r>
      <w:r w:rsidRPr="002C2642">
        <w:rPr>
          <w:lang w:val="da-DK"/>
        </w:rPr>
        <w:t>aftale</w:t>
      </w:r>
      <w:r w:rsidRPr="002C2642">
        <w:rPr>
          <w:spacing w:val="33"/>
          <w:lang w:val="da-DK"/>
        </w:rPr>
        <w:t xml:space="preserve"> </w:t>
      </w:r>
      <w:r w:rsidRPr="002C2642">
        <w:rPr>
          <w:lang w:val="da-DK"/>
        </w:rPr>
        <w:t>om</w:t>
      </w:r>
      <w:r w:rsidRPr="002C2642">
        <w:rPr>
          <w:spacing w:val="33"/>
          <w:lang w:val="da-DK"/>
        </w:rPr>
        <w:t xml:space="preserve"> </w:t>
      </w:r>
      <w:r w:rsidRPr="002C2642">
        <w:rPr>
          <w:lang w:val="da-DK"/>
        </w:rPr>
        <w:t>gensidig</w:t>
      </w:r>
      <w:r w:rsidRPr="002C2642">
        <w:rPr>
          <w:spacing w:val="33"/>
          <w:lang w:val="da-DK"/>
        </w:rPr>
        <w:t xml:space="preserve"> </w:t>
      </w:r>
      <w:r w:rsidRPr="002C2642">
        <w:rPr>
          <w:lang w:val="da-DK"/>
        </w:rPr>
        <w:t>anerkendelse</w:t>
      </w:r>
      <w:r w:rsidRPr="002C2642">
        <w:rPr>
          <w:spacing w:val="33"/>
          <w:lang w:val="da-DK"/>
        </w:rPr>
        <w:t xml:space="preserve"> </w:t>
      </w:r>
      <w:ins w:id="131" w:author="Katrine Damkjær Madsen" w:date="2025-08-27T14:47:00Z">
        <w:r w:rsidR="000D150C">
          <w:rPr>
            <w:spacing w:val="33"/>
            <w:lang w:val="da-DK"/>
          </w:rPr>
          <w:t xml:space="preserve">eller </w:t>
        </w:r>
      </w:ins>
      <w:ins w:id="132" w:author="Katrine Damkjær Madsen" w:date="2025-08-27T14:46:00Z">
        <w:r w:rsidR="000D150C">
          <w:rPr>
            <w:spacing w:val="33"/>
            <w:lang w:val="da-DK"/>
          </w:rPr>
          <w:t xml:space="preserve">anden relevant aftale </w:t>
        </w:r>
      </w:ins>
      <w:r w:rsidRPr="002C2642">
        <w:rPr>
          <w:lang w:val="da-DK"/>
        </w:rPr>
        <w:t>vedrørende</w:t>
      </w:r>
      <w:r w:rsidRPr="002C2642">
        <w:rPr>
          <w:spacing w:val="33"/>
          <w:lang w:val="da-DK"/>
        </w:rPr>
        <w:t xml:space="preserve"> </w:t>
      </w:r>
      <w:r w:rsidRPr="002C2642">
        <w:rPr>
          <w:lang w:val="da-DK"/>
        </w:rPr>
        <w:t>god</w:t>
      </w:r>
      <w:r w:rsidRPr="002C2642">
        <w:rPr>
          <w:spacing w:val="33"/>
          <w:lang w:val="da-DK"/>
        </w:rPr>
        <w:t xml:space="preserve"> </w:t>
      </w:r>
      <w:r w:rsidRPr="002C2642">
        <w:rPr>
          <w:lang w:val="da-DK"/>
        </w:rPr>
        <w:t>fremstillingspraksis</w:t>
      </w:r>
      <w:r w:rsidRPr="002C2642">
        <w:rPr>
          <w:spacing w:val="33"/>
          <w:lang w:val="da-DK"/>
        </w:rPr>
        <w:t xml:space="preserve"> </w:t>
      </w:r>
      <w:r w:rsidRPr="002C2642">
        <w:rPr>
          <w:lang w:val="da-DK"/>
        </w:rPr>
        <w:t>med</w:t>
      </w:r>
      <w:r w:rsidRPr="002C2642">
        <w:rPr>
          <w:spacing w:val="33"/>
          <w:lang w:val="da-DK"/>
        </w:rPr>
        <w:t xml:space="preserve"> </w:t>
      </w:r>
      <w:r w:rsidRPr="002C2642">
        <w:rPr>
          <w:lang w:val="da-DK"/>
        </w:rPr>
        <w:t>EU, og</w:t>
      </w:r>
      <w:r w:rsidRPr="002C2642">
        <w:rPr>
          <w:spacing w:val="38"/>
          <w:lang w:val="da-DK"/>
        </w:rPr>
        <w:t xml:space="preserve"> </w:t>
      </w:r>
      <w:r w:rsidRPr="002C2642">
        <w:rPr>
          <w:lang w:val="da-DK"/>
        </w:rPr>
        <w:t>hvor</w:t>
      </w:r>
      <w:r w:rsidRPr="002C2642">
        <w:rPr>
          <w:spacing w:val="38"/>
          <w:lang w:val="da-DK"/>
        </w:rPr>
        <w:t xml:space="preserve"> </w:t>
      </w:r>
      <w:r w:rsidRPr="002C2642">
        <w:rPr>
          <w:lang w:val="da-DK"/>
        </w:rPr>
        <w:t>der</w:t>
      </w:r>
      <w:r w:rsidRPr="002C2642">
        <w:rPr>
          <w:spacing w:val="38"/>
          <w:lang w:val="da-DK"/>
        </w:rPr>
        <w:t xml:space="preserve"> </w:t>
      </w:r>
      <w:r w:rsidRPr="002C2642">
        <w:rPr>
          <w:lang w:val="da-DK"/>
        </w:rPr>
        <w:t>ikke</w:t>
      </w:r>
      <w:r w:rsidRPr="002C2642">
        <w:rPr>
          <w:spacing w:val="38"/>
          <w:lang w:val="da-DK"/>
        </w:rPr>
        <w:t xml:space="preserve"> </w:t>
      </w:r>
      <w:r w:rsidRPr="002C2642">
        <w:rPr>
          <w:lang w:val="da-DK"/>
        </w:rPr>
        <w:t>inden</w:t>
      </w:r>
      <w:r w:rsidRPr="002C2642">
        <w:rPr>
          <w:spacing w:val="38"/>
          <w:lang w:val="da-DK"/>
        </w:rPr>
        <w:t xml:space="preserve"> </w:t>
      </w:r>
      <w:r w:rsidRPr="002C2642">
        <w:rPr>
          <w:lang w:val="da-DK"/>
        </w:rPr>
        <w:t>for</w:t>
      </w:r>
      <w:r w:rsidRPr="002C2642">
        <w:rPr>
          <w:spacing w:val="38"/>
          <w:lang w:val="da-DK"/>
        </w:rPr>
        <w:t xml:space="preserve"> </w:t>
      </w:r>
      <w:r w:rsidRPr="002C2642">
        <w:rPr>
          <w:lang w:val="da-DK"/>
        </w:rPr>
        <w:t>de</w:t>
      </w:r>
      <w:r w:rsidRPr="002C2642">
        <w:rPr>
          <w:spacing w:val="38"/>
          <w:lang w:val="da-DK"/>
        </w:rPr>
        <w:t xml:space="preserve"> </w:t>
      </w:r>
      <w:r w:rsidRPr="002C2642">
        <w:rPr>
          <w:lang w:val="da-DK"/>
        </w:rPr>
        <w:t>seneste</w:t>
      </w:r>
      <w:r w:rsidRPr="002C2642">
        <w:rPr>
          <w:spacing w:val="38"/>
          <w:lang w:val="da-DK"/>
        </w:rPr>
        <w:t xml:space="preserve"> </w:t>
      </w:r>
      <w:r w:rsidRPr="002C2642">
        <w:rPr>
          <w:lang w:val="da-DK"/>
        </w:rPr>
        <w:t>3</w:t>
      </w:r>
      <w:r w:rsidRPr="002C2642">
        <w:rPr>
          <w:spacing w:val="38"/>
          <w:lang w:val="da-DK"/>
        </w:rPr>
        <w:t xml:space="preserve"> </w:t>
      </w:r>
      <w:r w:rsidRPr="002C2642">
        <w:rPr>
          <w:lang w:val="da-DK"/>
        </w:rPr>
        <w:t>år</w:t>
      </w:r>
      <w:r w:rsidRPr="002C2642">
        <w:rPr>
          <w:spacing w:val="38"/>
          <w:lang w:val="da-DK"/>
        </w:rPr>
        <w:t xml:space="preserve"> </w:t>
      </w:r>
      <w:r w:rsidRPr="002C2642">
        <w:rPr>
          <w:lang w:val="da-DK"/>
        </w:rPr>
        <w:t>er</w:t>
      </w:r>
      <w:r w:rsidRPr="002C2642">
        <w:rPr>
          <w:spacing w:val="38"/>
          <w:lang w:val="da-DK"/>
        </w:rPr>
        <w:t xml:space="preserve"> </w:t>
      </w:r>
      <w:r w:rsidRPr="002C2642">
        <w:rPr>
          <w:lang w:val="da-DK"/>
        </w:rPr>
        <w:t>foretaget</w:t>
      </w:r>
      <w:r w:rsidRPr="002C2642">
        <w:rPr>
          <w:spacing w:val="38"/>
          <w:lang w:val="da-DK"/>
        </w:rPr>
        <w:t xml:space="preserve"> </w:t>
      </w:r>
      <w:r w:rsidRPr="002C2642">
        <w:rPr>
          <w:lang w:val="da-DK"/>
        </w:rPr>
        <w:t>inspektion</w:t>
      </w:r>
      <w:r w:rsidRPr="002C2642">
        <w:rPr>
          <w:spacing w:val="38"/>
          <w:lang w:val="da-DK"/>
        </w:rPr>
        <w:t xml:space="preserve"> </w:t>
      </w:r>
      <w:r w:rsidRPr="002C2642">
        <w:rPr>
          <w:lang w:val="da-DK"/>
        </w:rPr>
        <w:t>med</w:t>
      </w:r>
      <w:r w:rsidRPr="002C2642">
        <w:rPr>
          <w:spacing w:val="38"/>
          <w:lang w:val="da-DK"/>
        </w:rPr>
        <w:t xml:space="preserve"> </w:t>
      </w:r>
      <w:r w:rsidRPr="002C2642">
        <w:rPr>
          <w:lang w:val="da-DK"/>
        </w:rPr>
        <w:t>tilfredsstillende</w:t>
      </w:r>
      <w:r w:rsidRPr="002C2642">
        <w:rPr>
          <w:spacing w:val="38"/>
          <w:lang w:val="da-DK"/>
        </w:rPr>
        <w:t xml:space="preserve"> </w:t>
      </w:r>
      <w:r w:rsidRPr="002C2642">
        <w:rPr>
          <w:lang w:val="da-DK"/>
        </w:rPr>
        <w:t>resultat</w:t>
      </w:r>
      <w:r w:rsidRPr="002C2642">
        <w:rPr>
          <w:spacing w:val="38"/>
          <w:lang w:val="da-DK"/>
        </w:rPr>
        <w:t xml:space="preserve"> </w:t>
      </w:r>
      <w:r w:rsidRPr="002C2642">
        <w:rPr>
          <w:lang w:val="da-DK"/>
        </w:rPr>
        <w:t>af</w:t>
      </w:r>
      <w:r w:rsidRPr="002C2642">
        <w:rPr>
          <w:spacing w:val="38"/>
          <w:lang w:val="da-DK"/>
        </w:rPr>
        <w:t xml:space="preserve"> </w:t>
      </w:r>
      <w:r w:rsidRPr="002C2642">
        <w:rPr>
          <w:lang w:val="da-DK"/>
        </w:rPr>
        <w:t>en EØS-myndighed, skal ansøgningen ud</w:t>
      </w:r>
      <w:ins w:id="133" w:author="Katrine Damkjær Madsen" w:date="2025-06-25T13:38:00Z">
        <w:r w:rsidR="00A309A1">
          <w:rPr>
            <w:lang w:val="da-DK"/>
          </w:rPr>
          <w:t xml:space="preserve"> </w:t>
        </w:r>
      </w:ins>
      <w:r w:rsidRPr="002C2642">
        <w:rPr>
          <w:lang w:val="da-DK"/>
        </w:rPr>
        <w:t xml:space="preserve">over de krav, der fremgår af relevant guideline, indeholde følgende </w:t>
      </w:r>
      <w:r w:rsidRPr="002C2642">
        <w:rPr>
          <w:spacing w:val="-2"/>
          <w:lang w:val="da-DK"/>
        </w:rPr>
        <w:t>dokumenter:</w:t>
      </w:r>
    </w:p>
    <w:p w14:paraId="36FBC92F" w14:textId="77777777" w:rsidR="00D75258" w:rsidRPr="002C2642" w:rsidRDefault="009F0C13">
      <w:pPr>
        <w:pStyle w:val="Listeafsnit"/>
        <w:numPr>
          <w:ilvl w:val="3"/>
          <w:numId w:val="5"/>
        </w:numPr>
        <w:tabs>
          <w:tab w:val="left" w:pos="451"/>
        </w:tabs>
        <w:spacing w:before="6"/>
        <w:ind w:hanging="301"/>
        <w:jc w:val="left"/>
        <w:rPr>
          <w:sz w:val="24"/>
          <w:lang w:val="da-DK"/>
        </w:rPr>
      </w:pPr>
      <w:r w:rsidRPr="002C2642">
        <w:rPr>
          <w:sz w:val="24"/>
          <w:lang w:val="da-DK"/>
        </w:rPr>
        <w:t>Fremstillertilladelse</w:t>
      </w:r>
      <w:r w:rsidRPr="002C2642">
        <w:rPr>
          <w:spacing w:val="-5"/>
          <w:sz w:val="24"/>
          <w:lang w:val="da-DK"/>
        </w:rPr>
        <w:t xml:space="preserve"> </w:t>
      </w:r>
      <w:r w:rsidRPr="002C2642">
        <w:rPr>
          <w:sz w:val="24"/>
          <w:lang w:val="da-DK"/>
        </w:rPr>
        <w:t>fra</w:t>
      </w:r>
      <w:r w:rsidRPr="002C2642">
        <w:rPr>
          <w:spacing w:val="-4"/>
          <w:sz w:val="24"/>
          <w:lang w:val="da-DK"/>
        </w:rPr>
        <w:t xml:space="preserve"> </w:t>
      </w:r>
      <w:r w:rsidRPr="002C2642">
        <w:rPr>
          <w:sz w:val="24"/>
          <w:lang w:val="da-DK"/>
        </w:rPr>
        <w:t>den</w:t>
      </w:r>
      <w:r w:rsidRPr="002C2642">
        <w:rPr>
          <w:spacing w:val="-4"/>
          <w:sz w:val="24"/>
          <w:lang w:val="da-DK"/>
        </w:rPr>
        <w:t xml:space="preserve"> </w:t>
      </w:r>
      <w:r w:rsidRPr="002C2642">
        <w:rPr>
          <w:sz w:val="24"/>
          <w:lang w:val="da-DK"/>
        </w:rPr>
        <w:t>lokale</w:t>
      </w:r>
      <w:r w:rsidRPr="002C2642">
        <w:rPr>
          <w:spacing w:val="-4"/>
          <w:sz w:val="24"/>
          <w:lang w:val="da-DK"/>
        </w:rPr>
        <w:t xml:space="preserve"> </w:t>
      </w:r>
      <w:r w:rsidRPr="002C2642">
        <w:rPr>
          <w:sz w:val="24"/>
          <w:lang w:val="da-DK"/>
        </w:rPr>
        <w:t>nationale</w:t>
      </w:r>
      <w:r w:rsidRPr="002C2642">
        <w:rPr>
          <w:spacing w:val="-4"/>
          <w:sz w:val="24"/>
          <w:lang w:val="da-DK"/>
        </w:rPr>
        <w:t xml:space="preserve"> </w:t>
      </w:r>
      <w:r w:rsidRPr="002C2642">
        <w:rPr>
          <w:spacing w:val="-2"/>
          <w:sz w:val="24"/>
          <w:lang w:val="da-DK"/>
        </w:rPr>
        <w:t>myndighed</w:t>
      </w:r>
    </w:p>
    <w:p w14:paraId="7461D05C" w14:textId="77777777" w:rsidR="00D75258" w:rsidRPr="002C2642" w:rsidRDefault="009F0C13">
      <w:pPr>
        <w:pStyle w:val="Listeafsnit"/>
        <w:numPr>
          <w:ilvl w:val="3"/>
          <w:numId w:val="5"/>
        </w:numPr>
        <w:tabs>
          <w:tab w:val="left" w:pos="451"/>
        </w:tabs>
        <w:ind w:hanging="301"/>
        <w:jc w:val="left"/>
        <w:rPr>
          <w:sz w:val="24"/>
          <w:lang w:val="da-DK"/>
        </w:rPr>
      </w:pPr>
      <w:r w:rsidRPr="002C2642">
        <w:rPr>
          <w:sz w:val="24"/>
          <w:lang w:val="da-DK"/>
        </w:rPr>
        <w:t>Site</w:t>
      </w:r>
      <w:r w:rsidRPr="002C2642">
        <w:rPr>
          <w:spacing w:val="-2"/>
          <w:sz w:val="24"/>
          <w:lang w:val="da-DK"/>
        </w:rPr>
        <w:t xml:space="preserve"> </w:t>
      </w:r>
      <w:r w:rsidRPr="002C2642">
        <w:rPr>
          <w:sz w:val="24"/>
          <w:lang w:val="da-DK"/>
        </w:rPr>
        <w:t>master file(s)</w:t>
      </w:r>
      <w:r w:rsidRPr="002C2642">
        <w:rPr>
          <w:spacing w:val="-1"/>
          <w:sz w:val="24"/>
          <w:lang w:val="da-DK"/>
        </w:rPr>
        <w:t xml:space="preserve"> </w:t>
      </w:r>
      <w:r w:rsidRPr="002C2642">
        <w:rPr>
          <w:sz w:val="24"/>
          <w:lang w:val="da-DK"/>
        </w:rPr>
        <w:t>for de(t)</w:t>
      </w:r>
      <w:r w:rsidRPr="002C2642">
        <w:rPr>
          <w:spacing w:val="-1"/>
          <w:sz w:val="24"/>
          <w:lang w:val="da-DK"/>
        </w:rPr>
        <w:t xml:space="preserve"> </w:t>
      </w:r>
      <w:r w:rsidRPr="002C2642">
        <w:rPr>
          <w:sz w:val="24"/>
          <w:lang w:val="da-DK"/>
        </w:rPr>
        <w:t xml:space="preserve">aktuelle </w:t>
      </w:r>
      <w:r w:rsidRPr="002C2642">
        <w:rPr>
          <w:spacing w:val="-2"/>
          <w:sz w:val="24"/>
          <w:lang w:val="da-DK"/>
        </w:rPr>
        <w:t>fremstillingssted(er)</w:t>
      </w:r>
    </w:p>
    <w:p w14:paraId="678353C7" w14:textId="77777777" w:rsidR="00D75258" w:rsidRPr="002C2642" w:rsidRDefault="009F0C13">
      <w:pPr>
        <w:pStyle w:val="Listeafsnit"/>
        <w:numPr>
          <w:ilvl w:val="3"/>
          <w:numId w:val="5"/>
        </w:numPr>
        <w:tabs>
          <w:tab w:val="left" w:pos="451"/>
        </w:tabs>
        <w:ind w:hanging="301"/>
        <w:jc w:val="left"/>
        <w:rPr>
          <w:sz w:val="24"/>
          <w:lang w:val="da-DK"/>
        </w:rPr>
      </w:pPr>
      <w:r w:rsidRPr="002C2642">
        <w:rPr>
          <w:sz w:val="24"/>
          <w:lang w:val="da-DK"/>
        </w:rPr>
        <w:t>Audit</w:t>
      </w:r>
      <w:r w:rsidRPr="002C2642">
        <w:rPr>
          <w:spacing w:val="-2"/>
          <w:sz w:val="24"/>
          <w:lang w:val="da-DK"/>
        </w:rPr>
        <w:t xml:space="preserve"> </w:t>
      </w:r>
      <w:r w:rsidRPr="002C2642">
        <w:rPr>
          <w:sz w:val="24"/>
          <w:lang w:val="da-DK"/>
        </w:rPr>
        <w:t>rapport</w:t>
      </w:r>
      <w:r w:rsidRPr="002C2642">
        <w:rPr>
          <w:spacing w:val="-1"/>
          <w:sz w:val="24"/>
          <w:lang w:val="da-DK"/>
        </w:rPr>
        <w:t xml:space="preserve"> </w:t>
      </w:r>
      <w:r w:rsidRPr="002C2642">
        <w:rPr>
          <w:sz w:val="24"/>
          <w:lang w:val="da-DK"/>
        </w:rPr>
        <w:t>fra</w:t>
      </w:r>
      <w:r w:rsidRPr="002C2642">
        <w:rPr>
          <w:spacing w:val="-1"/>
          <w:sz w:val="24"/>
          <w:lang w:val="da-DK"/>
        </w:rPr>
        <w:t xml:space="preserve"> </w:t>
      </w:r>
      <w:r w:rsidRPr="002C2642">
        <w:rPr>
          <w:sz w:val="24"/>
          <w:lang w:val="da-DK"/>
        </w:rPr>
        <w:t>audit udført</w:t>
      </w:r>
      <w:r w:rsidRPr="002C2642">
        <w:rPr>
          <w:spacing w:val="-1"/>
          <w:sz w:val="24"/>
          <w:lang w:val="da-DK"/>
        </w:rPr>
        <w:t xml:space="preserve"> </w:t>
      </w:r>
      <w:r w:rsidRPr="002C2642">
        <w:rPr>
          <w:sz w:val="24"/>
          <w:lang w:val="da-DK"/>
        </w:rPr>
        <w:t>af/for</w:t>
      </w:r>
      <w:r w:rsidRPr="002C2642">
        <w:rPr>
          <w:spacing w:val="-1"/>
          <w:sz w:val="24"/>
          <w:lang w:val="da-DK"/>
        </w:rPr>
        <w:t xml:space="preserve"> </w:t>
      </w:r>
      <w:r w:rsidRPr="002C2642">
        <w:rPr>
          <w:sz w:val="24"/>
          <w:lang w:val="da-DK"/>
        </w:rPr>
        <w:t>MAH</w:t>
      </w:r>
      <w:r w:rsidRPr="002C2642">
        <w:rPr>
          <w:spacing w:val="-2"/>
          <w:sz w:val="24"/>
          <w:lang w:val="da-DK"/>
        </w:rPr>
        <w:t xml:space="preserve"> </w:t>
      </w:r>
      <w:r w:rsidRPr="002C2642">
        <w:rPr>
          <w:sz w:val="24"/>
          <w:lang w:val="da-DK"/>
        </w:rPr>
        <w:t xml:space="preserve">hos </w:t>
      </w:r>
      <w:r w:rsidRPr="002C2642">
        <w:rPr>
          <w:spacing w:val="-2"/>
          <w:sz w:val="24"/>
          <w:lang w:val="da-DK"/>
        </w:rPr>
        <w:t>fremstilleren</w:t>
      </w:r>
    </w:p>
    <w:p w14:paraId="3431EAF6" w14:textId="77777777" w:rsidR="00D75258" w:rsidRPr="002C2642" w:rsidRDefault="009F0C13">
      <w:pPr>
        <w:pStyle w:val="Listeafsnit"/>
        <w:numPr>
          <w:ilvl w:val="3"/>
          <w:numId w:val="5"/>
        </w:numPr>
        <w:tabs>
          <w:tab w:val="left" w:pos="451"/>
        </w:tabs>
        <w:ind w:hanging="301"/>
        <w:jc w:val="left"/>
        <w:rPr>
          <w:sz w:val="24"/>
          <w:lang w:val="da-DK"/>
        </w:rPr>
      </w:pPr>
      <w:r w:rsidRPr="002C2642">
        <w:rPr>
          <w:sz w:val="24"/>
          <w:lang w:val="da-DK"/>
        </w:rPr>
        <w:t xml:space="preserve">Erklæring fra fremstilleren om, at man er parat til </w:t>
      </w:r>
      <w:r w:rsidRPr="002C2642">
        <w:rPr>
          <w:spacing w:val="-2"/>
          <w:sz w:val="24"/>
          <w:lang w:val="da-DK"/>
        </w:rPr>
        <w:t>myndighedsinspektion.</w:t>
      </w:r>
    </w:p>
    <w:p w14:paraId="7A0FA7E5" w14:textId="77777777" w:rsidR="00D75258" w:rsidRDefault="009F0C13">
      <w:pPr>
        <w:pStyle w:val="Overskrift1"/>
        <w:numPr>
          <w:ilvl w:val="2"/>
          <w:numId w:val="5"/>
        </w:numPr>
        <w:tabs>
          <w:tab w:val="left" w:pos="811"/>
        </w:tabs>
        <w:spacing w:before="192"/>
        <w:ind w:left="810" w:hanging="661"/>
      </w:pPr>
      <w:proofErr w:type="spellStart"/>
      <w:r>
        <w:rPr>
          <w:spacing w:val="-2"/>
        </w:rPr>
        <w:t>Dosisdispensering</w:t>
      </w:r>
      <w:proofErr w:type="spellEnd"/>
    </w:p>
    <w:p w14:paraId="45A8F5CD" w14:textId="017D7B1C" w:rsidR="00D75258" w:rsidRDefault="009F0C13">
      <w:pPr>
        <w:pStyle w:val="Brdtekst"/>
        <w:spacing w:before="72" w:line="249" w:lineRule="auto"/>
        <w:ind w:right="106"/>
      </w:pPr>
      <w:r w:rsidRPr="002C2642">
        <w:rPr>
          <w:lang w:val="da-DK"/>
        </w:rPr>
        <w:t xml:space="preserve">Introduktion af eller udvidelse af en opbevaringstid i forbindelse med dosisdispensering skal søges som en type IB variation klassificering </w:t>
      </w:r>
      <w:del w:id="134" w:author="Katrine Damkjær Madsen" w:date="2025-06-25T13:41:00Z">
        <w:r w:rsidRPr="002C2642" w:rsidDel="00DE1899">
          <w:rPr>
            <w:lang w:val="da-DK"/>
          </w:rPr>
          <w:delText>B. II.f. 1.a2</w:delText>
        </w:r>
      </w:del>
      <w:ins w:id="135" w:author="Katrine Damkjær Madsen" w:date="2025-06-25T13:41:00Z">
        <w:r w:rsidR="00DE1899" w:rsidRPr="00DE1899">
          <w:rPr>
            <w:lang w:val="da-DK"/>
          </w:rPr>
          <w:t>Q.II.f.1.</w:t>
        </w:r>
      </w:ins>
      <w:ins w:id="136" w:author="Katrine Damkjær Madsen" w:date="2025-08-27T15:04:00Z">
        <w:r w:rsidR="00761489">
          <w:rPr>
            <w:lang w:val="da-DK"/>
          </w:rPr>
          <w:t>b</w:t>
        </w:r>
      </w:ins>
      <w:ins w:id="137" w:author="Katrine Damkjær Madsen" w:date="2025-06-25T13:41:00Z">
        <w:r w:rsidR="00DE1899" w:rsidRPr="00DE1899">
          <w:rPr>
            <w:lang w:val="da-DK"/>
          </w:rPr>
          <w:t>.2</w:t>
        </w:r>
      </w:ins>
      <w:r w:rsidRPr="002D5E6E">
        <w:rPr>
          <w:lang w:val="da-DK"/>
        </w:rPr>
        <w:t xml:space="preserve"> efter den rent nationale procedure. Dette gælder også for lægemidler</w:t>
      </w:r>
      <w:r w:rsidRPr="002D5E6E">
        <w:rPr>
          <w:spacing w:val="-2"/>
          <w:lang w:val="da-DK"/>
        </w:rPr>
        <w:t xml:space="preserve"> </w:t>
      </w:r>
      <w:r w:rsidRPr="002D5E6E">
        <w:rPr>
          <w:lang w:val="da-DK"/>
        </w:rPr>
        <w:t>godkendt</w:t>
      </w:r>
      <w:r w:rsidRPr="002D5E6E">
        <w:rPr>
          <w:spacing w:val="-2"/>
          <w:lang w:val="da-DK"/>
        </w:rPr>
        <w:t xml:space="preserve"> </w:t>
      </w:r>
      <w:r w:rsidRPr="002D5E6E">
        <w:rPr>
          <w:lang w:val="da-DK"/>
        </w:rPr>
        <w:t>efter</w:t>
      </w:r>
      <w:r w:rsidRPr="002D5E6E">
        <w:rPr>
          <w:spacing w:val="-2"/>
          <w:lang w:val="da-DK"/>
        </w:rPr>
        <w:t xml:space="preserve"> </w:t>
      </w:r>
      <w:r w:rsidRPr="002D5E6E">
        <w:rPr>
          <w:lang w:val="da-DK"/>
        </w:rPr>
        <w:t>CP,</w:t>
      </w:r>
      <w:r w:rsidRPr="002D5E6E">
        <w:rPr>
          <w:spacing w:val="-2"/>
          <w:lang w:val="da-DK"/>
        </w:rPr>
        <w:t xml:space="preserve"> </w:t>
      </w:r>
      <w:r w:rsidRPr="002D5E6E">
        <w:rPr>
          <w:lang w:val="da-DK"/>
        </w:rPr>
        <w:t>MRP</w:t>
      </w:r>
      <w:r w:rsidRPr="002D5E6E">
        <w:rPr>
          <w:spacing w:val="-2"/>
          <w:lang w:val="da-DK"/>
        </w:rPr>
        <w:t xml:space="preserve"> </w:t>
      </w:r>
      <w:r w:rsidRPr="002D5E6E">
        <w:rPr>
          <w:lang w:val="da-DK"/>
        </w:rPr>
        <w:t>og</w:t>
      </w:r>
      <w:r w:rsidRPr="002D5E6E">
        <w:rPr>
          <w:spacing w:val="-2"/>
          <w:lang w:val="da-DK"/>
        </w:rPr>
        <w:t xml:space="preserve"> </w:t>
      </w:r>
      <w:r w:rsidRPr="002D5E6E">
        <w:rPr>
          <w:lang w:val="da-DK"/>
        </w:rPr>
        <w:t>DCP.</w:t>
      </w:r>
      <w:r w:rsidRPr="002D5E6E">
        <w:rPr>
          <w:spacing w:val="-2"/>
          <w:lang w:val="da-DK"/>
        </w:rPr>
        <w:t xml:space="preserve"> </w:t>
      </w:r>
      <w:r w:rsidRPr="002D5E6E">
        <w:rPr>
          <w:lang w:val="da-DK"/>
        </w:rPr>
        <w:t>Dette</w:t>
      </w:r>
      <w:r w:rsidRPr="002D5E6E">
        <w:rPr>
          <w:spacing w:val="-2"/>
          <w:lang w:val="da-DK"/>
        </w:rPr>
        <w:t xml:space="preserve"> </w:t>
      </w:r>
      <w:r w:rsidRPr="002D5E6E">
        <w:rPr>
          <w:lang w:val="da-DK"/>
        </w:rPr>
        <w:t>betyder</w:t>
      </w:r>
      <w:r w:rsidRPr="002D5E6E">
        <w:rPr>
          <w:spacing w:val="-2"/>
          <w:lang w:val="da-DK"/>
        </w:rPr>
        <w:t xml:space="preserve"> </w:t>
      </w:r>
      <w:r w:rsidRPr="002D5E6E">
        <w:rPr>
          <w:lang w:val="da-DK"/>
        </w:rPr>
        <w:t>i</w:t>
      </w:r>
      <w:r w:rsidRPr="002D5E6E">
        <w:rPr>
          <w:spacing w:val="-2"/>
          <w:lang w:val="da-DK"/>
        </w:rPr>
        <w:t xml:space="preserve"> </w:t>
      </w:r>
      <w:r w:rsidRPr="002D5E6E">
        <w:rPr>
          <w:lang w:val="da-DK"/>
        </w:rPr>
        <w:t>praksis,</w:t>
      </w:r>
      <w:r w:rsidRPr="002D5E6E">
        <w:rPr>
          <w:spacing w:val="-2"/>
          <w:lang w:val="da-DK"/>
        </w:rPr>
        <w:t xml:space="preserve"> </w:t>
      </w:r>
      <w:r w:rsidRPr="002D5E6E">
        <w:rPr>
          <w:lang w:val="da-DK"/>
        </w:rPr>
        <w:t>at</w:t>
      </w:r>
      <w:r w:rsidRPr="002D5E6E">
        <w:rPr>
          <w:spacing w:val="-2"/>
          <w:lang w:val="da-DK"/>
        </w:rPr>
        <w:t xml:space="preserve"> </w:t>
      </w:r>
      <w:r w:rsidRPr="002D5E6E">
        <w:rPr>
          <w:lang w:val="da-DK"/>
        </w:rPr>
        <w:t>der</w:t>
      </w:r>
      <w:r w:rsidRPr="002D5E6E">
        <w:rPr>
          <w:spacing w:val="-2"/>
          <w:lang w:val="da-DK"/>
        </w:rPr>
        <w:t xml:space="preserve"> </w:t>
      </w:r>
      <w:r w:rsidRPr="002D5E6E">
        <w:rPr>
          <w:lang w:val="da-DK"/>
        </w:rPr>
        <w:t>i</w:t>
      </w:r>
      <w:r w:rsidRPr="002D5E6E">
        <w:rPr>
          <w:spacing w:val="-2"/>
          <w:lang w:val="da-DK"/>
        </w:rPr>
        <w:t xml:space="preserve"> </w:t>
      </w:r>
      <w:r w:rsidRPr="002D5E6E">
        <w:rPr>
          <w:lang w:val="da-DK"/>
        </w:rPr>
        <w:t xml:space="preserve">variationsansøgningsskema- et udelukkende skal afkrydses i ”National </w:t>
      </w:r>
      <w:proofErr w:type="spellStart"/>
      <w:r w:rsidRPr="002D5E6E">
        <w:rPr>
          <w:lang w:val="da-DK"/>
        </w:rPr>
        <w:t>Authorisation</w:t>
      </w:r>
      <w:proofErr w:type="spellEnd"/>
      <w:r w:rsidRPr="002D5E6E">
        <w:rPr>
          <w:lang w:val="da-DK"/>
        </w:rPr>
        <w:t xml:space="preserve">” selvom et givent lægemiddel er godkendt efter CP, MRP eller DCP. </w:t>
      </w:r>
      <w:r>
        <w:t xml:space="preserve">For mere </w:t>
      </w:r>
      <w:proofErr w:type="spellStart"/>
      <w:r>
        <w:t>detaljerede</w:t>
      </w:r>
      <w:proofErr w:type="spellEnd"/>
      <w:r>
        <w:t xml:space="preserve"> </w:t>
      </w:r>
      <w:proofErr w:type="spellStart"/>
      <w:r>
        <w:t>oplysninger</w:t>
      </w:r>
      <w:proofErr w:type="spellEnd"/>
      <w:r>
        <w:t xml:space="preserve"> </w:t>
      </w:r>
      <w:proofErr w:type="spellStart"/>
      <w:r>
        <w:t>henvises</w:t>
      </w:r>
      <w:proofErr w:type="spellEnd"/>
      <w:r>
        <w:t xml:space="preserve"> </w:t>
      </w:r>
      <w:proofErr w:type="spellStart"/>
      <w:r>
        <w:t>til</w:t>
      </w:r>
      <w:proofErr w:type="spellEnd"/>
      <w:r>
        <w:t xml:space="preserve"> Lægemiddelstyrelsens </w:t>
      </w:r>
      <w:proofErr w:type="spellStart"/>
      <w:r>
        <w:t>hjemmeside</w:t>
      </w:r>
      <w:proofErr w:type="spellEnd"/>
      <w:r>
        <w:t>.</w:t>
      </w:r>
    </w:p>
    <w:p w14:paraId="7DEA8BD1" w14:textId="77777777" w:rsidR="00D75258" w:rsidRDefault="009F0C13">
      <w:pPr>
        <w:pStyle w:val="Overskrift1"/>
        <w:numPr>
          <w:ilvl w:val="2"/>
          <w:numId w:val="5"/>
        </w:numPr>
        <w:tabs>
          <w:tab w:val="left" w:pos="798"/>
        </w:tabs>
        <w:spacing w:before="185"/>
        <w:ind w:left="797" w:hanging="648"/>
      </w:pPr>
      <w:proofErr w:type="spellStart"/>
      <w:r>
        <w:t>Ændring</w:t>
      </w:r>
      <w:proofErr w:type="spellEnd"/>
      <w:r>
        <w:t xml:space="preserve"> af </w:t>
      </w:r>
      <w:proofErr w:type="spellStart"/>
      <w:r>
        <w:rPr>
          <w:spacing w:val="-2"/>
        </w:rPr>
        <w:t>udleveringsbestemmelse</w:t>
      </w:r>
      <w:proofErr w:type="spellEnd"/>
    </w:p>
    <w:p w14:paraId="2A02C2AB" w14:textId="77777777" w:rsidR="00D75258" w:rsidRPr="002D5E6E" w:rsidRDefault="009F0C13">
      <w:pPr>
        <w:pStyle w:val="Brdtekst"/>
        <w:spacing w:before="72" w:line="249" w:lineRule="auto"/>
        <w:ind w:right="107"/>
        <w:rPr>
          <w:lang w:val="da-DK"/>
        </w:rPr>
      </w:pPr>
      <w:r w:rsidRPr="002D5E6E">
        <w:rPr>
          <w:lang w:val="da-DK"/>
        </w:rPr>
        <w:t xml:space="preserve">Ændring af udleveringsbestemmelse er et rent nationalt anliggende. I Danmark skal ændringen søges som en national type II variation klassificering </w:t>
      </w:r>
      <w:del w:id="138" w:author="Katrine Damkjær Madsen" w:date="2025-06-25T13:43:00Z">
        <w:r w:rsidRPr="002D5E6E" w:rsidDel="00DE1899">
          <w:rPr>
            <w:lang w:val="da-DK"/>
          </w:rPr>
          <w:delText>C. I. 4</w:delText>
        </w:r>
      </w:del>
      <w:ins w:id="139" w:author="Katrine Damkjær Madsen" w:date="2025-06-25T13:43:00Z">
        <w:r w:rsidR="00DE1899" w:rsidRPr="00DE1899">
          <w:rPr>
            <w:lang w:val="da-DK"/>
          </w:rPr>
          <w:t>C.4</w:t>
        </w:r>
      </w:ins>
      <w:r w:rsidRPr="002D5E6E">
        <w:rPr>
          <w:lang w:val="da-DK"/>
        </w:rPr>
        <w:t>, da der er tale om en ændring af produktresuméet med væsentlig indvirkning på lægemidlets sikkerhed. Dette gælder uanset om lægemidlet er godkendt via MRP,</w:t>
      </w:r>
      <w:r w:rsidRPr="002D5E6E">
        <w:rPr>
          <w:spacing w:val="-4"/>
          <w:lang w:val="da-DK"/>
        </w:rPr>
        <w:t xml:space="preserve"> </w:t>
      </w:r>
      <w:r w:rsidRPr="002D5E6E">
        <w:rPr>
          <w:lang w:val="da-DK"/>
        </w:rPr>
        <w:t>DCP</w:t>
      </w:r>
      <w:r w:rsidRPr="002D5E6E">
        <w:rPr>
          <w:spacing w:val="-5"/>
          <w:lang w:val="da-DK"/>
        </w:rPr>
        <w:t xml:space="preserve"> </w:t>
      </w:r>
      <w:r w:rsidRPr="002D5E6E">
        <w:rPr>
          <w:lang w:val="da-DK"/>
        </w:rPr>
        <w:t>eller</w:t>
      </w:r>
      <w:r w:rsidRPr="002D5E6E">
        <w:rPr>
          <w:spacing w:val="-4"/>
          <w:lang w:val="da-DK"/>
        </w:rPr>
        <w:t xml:space="preserve"> </w:t>
      </w:r>
      <w:r w:rsidRPr="002D5E6E">
        <w:rPr>
          <w:lang w:val="da-DK"/>
        </w:rPr>
        <w:t>den</w:t>
      </w:r>
      <w:r w:rsidRPr="002D5E6E">
        <w:rPr>
          <w:spacing w:val="-4"/>
          <w:lang w:val="da-DK"/>
        </w:rPr>
        <w:t xml:space="preserve"> </w:t>
      </w:r>
      <w:r w:rsidRPr="002D5E6E">
        <w:rPr>
          <w:lang w:val="da-DK"/>
        </w:rPr>
        <w:t>rent</w:t>
      </w:r>
      <w:r w:rsidRPr="002D5E6E">
        <w:rPr>
          <w:spacing w:val="-4"/>
          <w:lang w:val="da-DK"/>
        </w:rPr>
        <w:t xml:space="preserve"> </w:t>
      </w:r>
      <w:r w:rsidRPr="002D5E6E">
        <w:rPr>
          <w:lang w:val="da-DK"/>
        </w:rPr>
        <w:t>nationale</w:t>
      </w:r>
      <w:r w:rsidRPr="002D5E6E">
        <w:rPr>
          <w:spacing w:val="-4"/>
          <w:lang w:val="da-DK"/>
        </w:rPr>
        <w:t xml:space="preserve"> </w:t>
      </w:r>
      <w:r w:rsidRPr="002D5E6E">
        <w:rPr>
          <w:lang w:val="da-DK"/>
        </w:rPr>
        <w:t>procedure.</w:t>
      </w:r>
      <w:r w:rsidRPr="002D5E6E">
        <w:rPr>
          <w:spacing w:val="-4"/>
          <w:lang w:val="da-DK"/>
        </w:rPr>
        <w:t xml:space="preserve"> </w:t>
      </w:r>
      <w:r w:rsidRPr="002D5E6E">
        <w:rPr>
          <w:lang w:val="da-DK"/>
        </w:rPr>
        <w:t>Dette</w:t>
      </w:r>
      <w:r w:rsidRPr="002D5E6E">
        <w:rPr>
          <w:spacing w:val="-5"/>
          <w:lang w:val="da-DK"/>
        </w:rPr>
        <w:t xml:space="preserve"> </w:t>
      </w:r>
      <w:r w:rsidRPr="002D5E6E">
        <w:rPr>
          <w:lang w:val="da-DK"/>
        </w:rPr>
        <w:t>betyder</w:t>
      </w:r>
      <w:r w:rsidRPr="002D5E6E">
        <w:rPr>
          <w:spacing w:val="-4"/>
          <w:lang w:val="da-DK"/>
        </w:rPr>
        <w:t xml:space="preserve"> </w:t>
      </w:r>
      <w:r w:rsidRPr="002D5E6E">
        <w:rPr>
          <w:lang w:val="da-DK"/>
        </w:rPr>
        <w:t>i</w:t>
      </w:r>
      <w:r w:rsidRPr="002D5E6E">
        <w:rPr>
          <w:spacing w:val="-4"/>
          <w:lang w:val="da-DK"/>
        </w:rPr>
        <w:t xml:space="preserve"> </w:t>
      </w:r>
      <w:r w:rsidRPr="002D5E6E">
        <w:rPr>
          <w:lang w:val="da-DK"/>
        </w:rPr>
        <w:t>praksis,</w:t>
      </w:r>
      <w:r w:rsidRPr="002D5E6E">
        <w:rPr>
          <w:spacing w:val="-4"/>
          <w:lang w:val="da-DK"/>
        </w:rPr>
        <w:t xml:space="preserve"> </w:t>
      </w:r>
      <w:r w:rsidRPr="002D5E6E">
        <w:rPr>
          <w:lang w:val="da-DK"/>
        </w:rPr>
        <w:t>at</w:t>
      </w:r>
      <w:r w:rsidRPr="002D5E6E">
        <w:rPr>
          <w:spacing w:val="-4"/>
          <w:lang w:val="da-DK"/>
        </w:rPr>
        <w:t xml:space="preserve"> </w:t>
      </w:r>
      <w:r w:rsidRPr="002D5E6E">
        <w:rPr>
          <w:lang w:val="da-DK"/>
        </w:rPr>
        <w:t>der</w:t>
      </w:r>
      <w:r w:rsidRPr="002D5E6E">
        <w:rPr>
          <w:spacing w:val="-4"/>
          <w:lang w:val="da-DK"/>
        </w:rPr>
        <w:t xml:space="preserve"> </w:t>
      </w:r>
      <w:r w:rsidRPr="002D5E6E">
        <w:rPr>
          <w:lang w:val="da-DK"/>
        </w:rPr>
        <w:t>i</w:t>
      </w:r>
      <w:r w:rsidRPr="002D5E6E">
        <w:rPr>
          <w:spacing w:val="-4"/>
          <w:lang w:val="da-DK"/>
        </w:rPr>
        <w:t xml:space="preserve"> </w:t>
      </w:r>
      <w:r w:rsidRPr="002D5E6E">
        <w:rPr>
          <w:lang w:val="da-DK"/>
        </w:rPr>
        <w:t xml:space="preserve">variationsansøgningsskema- et udelukkende skal afkrydses i ”National </w:t>
      </w:r>
      <w:proofErr w:type="spellStart"/>
      <w:r w:rsidRPr="002D5E6E">
        <w:rPr>
          <w:lang w:val="da-DK"/>
        </w:rPr>
        <w:t>Authorisation</w:t>
      </w:r>
      <w:proofErr w:type="spellEnd"/>
      <w:r w:rsidRPr="002D5E6E">
        <w:rPr>
          <w:lang w:val="da-DK"/>
        </w:rPr>
        <w:t>” selvom et givent lægemiddel er godkendt efter MRP eller DCP.</w:t>
      </w:r>
    </w:p>
    <w:p w14:paraId="46F2E9C5" w14:textId="77777777" w:rsidR="00D75258" w:rsidRDefault="009F0C13">
      <w:pPr>
        <w:pStyle w:val="Overskrift1"/>
        <w:numPr>
          <w:ilvl w:val="0"/>
          <w:numId w:val="5"/>
        </w:numPr>
        <w:tabs>
          <w:tab w:val="left" w:pos="391"/>
        </w:tabs>
        <w:spacing w:before="186"/>
        <w:ind w:hanging="241"/>
      </w:pPr>
      <w:proofErr w:type="spellStart"/>
      <w:r>
        <w:rPr>
          <w:spacing w:val="-2"/>
        </w:rPr>
        <w:t>Gebyr</w:t>
      </w:r>
      <w:proofErr w:type="spellEnd"/>
    </w:p>
    <w:p w14:paraId="6FFF07A0" w14:textId="77777777" w:rsidR="00D75258" w:rsidRPr="002D5E6E" w:rsidRDefault="009F0C13">
      <w:pPr>
        <w:pStyle w:val="Brdtekst"/>
        <w:spacing w:before="72" w:line="249" w:lineRule="auto"/>
        <w:ind w:right="104"/>
        <w:rPr>
          <w:lang w:val="da-DK"/>
        </w:rPr>
      </w:pPr>
      <w:r w:rsidRPr="002D5E6E">
        <w:rPr>
          <w:lang w:val="da-DK"/>
        </w:rPr>
        <w:t xml:space="preserve">Lægemiddelstyrelsen opkræver gebyr i henhold til den til enhver tid gældende bekendtgørelse om </w:t>
      </w:r>
      <w:proofErr w:type="spellStart"/>
      <w:r w:rsidRPr="002D5E6E">
        <w:rPr>
          <w:lang w:val="da-DK"/>
        </w:rPr>
        <w:t>geby</w:t>
      </w:r>
      <w:proofErr w:type="spellEnd"/>
      <w:r w:rsidRPr="002D5E6E">
        <w:rPr>
          <w:lang w:val="da-DK"/>
        </w:rPr>
        <w:t xml:space="preserve">- </w:t>
      </w:r>
      <w:proofErr w:type="spellStart"/>
      <w:r w:rsidRPr="002D5E6E">
        <w:rPr>
          <w:lang w:val="da-DK"/>
        </w:rPr>
        <w:t>rer</w:t>
      </w:r>
      <w:proofErr w:type="spellEnd"/>
      <w:r w:rsidRPr="002D5E6E">
        <w:rPr>
          <w:lang w:val="da-DK"/>
        </w:rPr>
        <w:t>. På Lægemiddelstyrelsens hjemmeside findes information om opkrævning af gebyr. Informationen på hjemmesiden</w:t>
      </w:r>
      <w:r w:rsidRPr="002D5E6E">
        <w:rPr>
          <w:spacing w:val="-1"/>
          <w:lang w:val="da-DK"/>
        </w:rPr>
        <w:t xml:space="preserve"> </w:t>
      </w:r>
      <w:r w:rsidRPr="002D5E6E">
        <w:rPr>
          <w:lang w:val="da-DK"/>
        </w:rPr>
        <w:t>bliver</w:t>
      </w:r>
      <w:r w:rsidRPr="002D5E6E">
        <w:rPr>
          <w:spacing w:val="-1"/>
          <w:lang w:val="da-DK"/>
        </w:rPr>
        <w:t xml:space="preserve"> </w:t>
      </w:r>
      <w:r w:rsidRPr="002D5E6E">
        <w:rPr>
          <w:lang w:val="da-DK"/>
        </w:rPr>
        <w:t>løbende</w:t>
      </w:r>
      <w:r w:rsidRPr="002D5E6E">
        <w:rPr>
          <w:spacing w:val="-1"/>
          <w:lang w:val="da-DK"/>
        </w:rPr>
        <w:t xml:space="preserve"> </w:t>
      </w:r>
      <w:r w:rsidRPr="002D5E6E">
        <w:rPr>
          <w:lang w:val="da-DK"/>
        </w:rPr>
        <w:t>opdateret,</w:t>
      </w:r>
      <w:r w:rsidRPr="002D5E6E">
        <w:rPr>
          <w:spacing w:val="-1"/>
          <w:lang w:val="da-DK"/>
        </w:rPr>
        <w:t xml:space="preserve"> </w:t>
      </w:r>
      <w:r w:rsidRPr="002D5E6E">
        <w:rPr>
          <w:lang w:val="da-DK"/>
        </w:rPr>
        <w:t>og</w:t>
      </w:r>
      <w:r w:rsidRPr="002D5E6E">
        <w:rPr>
          <w:spacing w:val="-1"/>
          <w:lang w:val="da-DK"/>
        </w:rPr>
        <w:t xml:space="preserve"> </w:t>
      </w:r>
      <w:r w:rsidRPr="002D5E6E">
        <w:rPr>
          <w:lang w:val="da-DK"/>
        </w:rPr>
        <w:t>det</w:t>
      </w:r>
      <w:r w:rsidRPr="002D5E6E">
        <w:rPr>
          <w:spacing w:val="-1"/>
          <w:lang w:val="da-DK"/>
        </w:rPr>
        <w:t xml:space="preserve"> </w:t>
      </w:r>
      <w:r w:rsidRPr="002D5E6E">
        <w:rPr>
          <w:lang w:val="da-DK"/>
        </w:rPr>
        <w:t>anbefales</w:t>
      </w:r>
      <w:r w:rsidRPr="002D5E6E">
        <w:rPr>
          <w:spacing w:val="-1"/>
          <w:lang w:val="da-DK"/>
        </w:rPr>
        <w:t xml:space="preserve"> </w:t>
      </w:r>
      <w:r w:rsidRPr="002D5E6E">
        <w:rPr>
          <w:lang w:val="da-DK"/>
        </w:rPr>
        <w:t>at</w:t>
      </w:r>
      <w:r w:rsidRPr="002D5E6E">
        <w:rPr>
          <w:spacing w:val="-1"/>
          <w:lang w:val="da-DK"/>
        </w:rPr>
        <w:t xml:space="preserve"> </w:t>
      </w:r>
      <w:r w:rsidRPr="002D5E6E">
        <w:rPr>
          <w:lang w:val="da-DK"/>
        </w:rPr>
        <w:t>gøre</w:t>
      </w:r>
      <w:r w:rsidRPr="002D5E6E">
        <w:rPr>
          <w:spacing w:val="-1"/>
          <w:lang w:val="da-DK"/>
        </w:rPr>
        <w:t xml:space="preserve"> </w:t>
      </w:r>
      <w:r w:rsidRPr="002D5E6E">
        <w:rPr>
          <w:lang w:val="da-DK"/>
        </w:rPr>
        <w:t>sig</w:t>
      </w:r>
      <w:r w:rsidRPr="002D5E6E">
        <w:rPr>
          <w:spacing w:val="-2"/>
          <w:lang w:val="da-DK"/>
        </w:rPr>
        <w:t xml:space="preserve"> </w:t>
      </w:r>
      <w:r w:rsidRPr="002D5E6E">
        <w:rPr>
          <w:lang w:val="da-DK"/>
        </w:rPr>
        <w:t>bekendt</w:t>
      </w:r>
      <w:r w:rsidRPr="002D5E6E">
        <w:rPr>
          <w:spacing w:val="-1"/>
          <w:lang w:val="da-DK"/>
        </w:rPr>
        <w:t xml:space="preserve"> </w:t>
      </w:r>
      <w:r w:rsidRPr="002D5E6E">
        <w:rPr>
          <w:lang w:val="da-DK"/>
        </w:rPr>
        <w:t>med</w:t>
      </w:r>
      <w:r w:rsidRPr="002D5E6E">
        <w:rPr>
          <w:spacing w:val="-1"/>
          <w:lang w:val="da-DK"/>
        </w:rPr>
        <w:t xml:space="preserve"> </w:t>
      </w:r>
      <w:r w:rsidRPr="002D5E6E">
        <w:rPr>
          <w:lang w:val="da-DK"/>
        </w:rPr>
        <w:t>de</w:t>
      </w:r>
      <w:r w:rsidRPr="002D5E6E">
        <w:rPr>
          <w:spacing w:val="-1"/>
          <w:lang w:val="da-DK"/>
        </w:rPr>
        <w:t xml:space="preserve"> </w:t>
      </w:r>
      <w:r w:rsidRPr="002D5E6E">
        <w:rPr>
          <w:lang w:val="da-DK"/>
        </w:rPr>
        <w:t>relevante</w:t>
      </w:r>
      <w:r w:rsidRPr="002D5E6E">
        <w:rPr>
          <w:spacing w:val="-1"/>
          <w:lang w:val="da-DK"/>
        </w:rPr>
        <w:t xml:space="preserve"> </w:t>
      </w:r>
      <w:r w:rsidRPr="002D5E6E">
        <w:rPr>
          <w:lang w:val="da-DK"/>
        </w:rPr>
        <w:t>oplysninger.</w:t>
      </w:r>
    </w:p>
    <w:p w14:paraId="25D475E5" w14:textId="77777777" w:rsidR="00D75258" w:rsidRDefault="009F0C13">
      <w:pPr>
        <w:pStyle w:val="Overskrift1"/>
        <w:numPr>
          <w:ilvl w:val="0"/>
          <w:numId w:val="5"/>
        </w:numPr>
        <w:tabs>
          <w:tab w:val="left" w:pos="391"/>
        </w:tabs>
        <w:ind w:hanging="241"/>
      </w:pPr>
      <w:proofErr w:type="spellStart"/>
      <w:r>
        <w:t>Afløsning</w:t>
      </w:r>
      <w:proofErr w:type="spellEnd"/>
      <w:r>
        <w:rPr>
          <w:spacing w:val="-6"/>
        </w:rPr>
        <w:t xml:space="preserve"> </w:t>
      </w:r>
      <w:r>
        <w:t>af</w:t>
      </w:r>
      <w:r>
        <w:rPr>
          <w:spacing w:val="-4"/>
        </w:rPr>
        <w:t xml:space="preserve"> </w:t>
      </w:r>
      <w:proofErr w:type="spellStart"/>
      <w:r>
        <w:t>tidligere</w:t>
      </w:r>
      <w:proofErr w:type="spellEnd"/>
      <w:r>
        <w:rPr>
          <w:spacing w:val="-4"/>
        </w:rPr>
        <w:t xml:space="preserve"> </w:t>
      </w:r>
      <w:proofErr w:type="spellStart"/>
      <w:r>
        <w:rPr>
          <w:spacing w:val="-2"/>
        </w:rPr>
        <w:t>vejledning</w:t>
      </w:r>
      <w:proofErr w:type="spellEnd"/>
    </w:p>
    <w:p w14:paraId="094FCC1C" w14:textId="16578C07" w:rsidR="00EA39E7" w:rsidRDefault="009F0C13" w:rsidP="00EA39E7">
      <w:pPr>
        <w:pStyle w:val="Brdtekst"/>
        <w:spacing w:before="72" w:line="249" w:lineRule="auto"/>
        <w:ind w:right="106"/>
        <w:rPr>
          <w:ins w:id="140" w:author="Nabil Raad" w:date="2025-09-02T09:29:00Z"/>
          <w:lang w:val="da-DK"/>
        </w:rPr>
      </w:pPr>
      <w:r w:rsidRPr="002D5E6E">
        <w:rPr>
          <w:lang w:val="da-DK"/>
        </w:rPr>
        <w:t xml:space="preserve">For så vidt angår humanmedicinske lægemidler afløser vejledningen vejledning nr. </w:t>
      </w:r>
      <w:ins w:id="141" w:author="Nabil Raad" w:date="2025-09-02T08:42:00Z">
        <w:r w:rsidR="001158C0">
          <w:rPr>
            <w:lang w:val="da-DK"/>
          </w:rPr>
          <w:t>10037</w:t>
        </w:r>
      </w:ins>
      <w:del w:id="142" w:author="Nabil Raad" w:date="2025-09-02T08:42:00Z">
        <w:r w:rsidRPr="002D5E6E" w:rsidDel="001158C0">
          <w:rPr>
            <w:lang w:val="da-DK"/>
          </w:rPr>
          <w:delText>9846</w:delText>
        </w:r>
      </w:del>
      <w:r w:rsidRPr="002D5E6E">
        <w:rPr>
          <w:lang w:val="da-DK"/>
        </w:rPr>
        <w:t xml:space="preserve"> af </w:t>
      </w:r>
      <w:del w:id="143" w:author="Nabil Raad" w:date="2025-09-02T08:42:00Z">
        <w:r w:rsidRPr="002D5E6E" w:rsidDel="001158C0">
          <w:rPr>
            <w:lang w:val="da-DK"/>
          </w:rPr>
          <w:delText>24</w:delText>
        </w:r>
      </w:del>
      <w:ins w:id="144" w:author="Nabil Raad" w:date="2025-09-02T08:42:00Z">
        <w:r w:rsidR="001158C0">
          <w:rPr>
            <w:lang w:val="da-DK"/>
          </w:rPr>
          <w:t>9</w:t>
        </w:r>
      </w:ins>
      <w:r w:rsidRPr="002D5E6E">
        <w:rPr>
          <w:lang w:val="da-DK"/>
        </w:rPr>
        <w:t xml:space="preserve">. </w:t>
      </w:r>
      <w:del w:id="145" w:author="Nabil Raad" w:date="2025-09-02T08:42:00Z">
        <w:r w:rsidRPr="002D5E6E" w:rsidDel="001158C0">
          <w:rPr>
            <w:lang w:val="da-DK"/>
          </w:rPr>
          <w:delText>novem- ber</w:delText>
        </w:r>
      </w:del>
      <w:ins w:id="146" w:author="Nabil Raad" w:date="2025-09-02T08:42:00Z">
        <w:r w:rsidR="001158C0">
          <w:rPr>
            <w:lang w:val="da-DK"/>
          </w:rPr>
          <w:t>september</w:t>
        </w:r>
      </w:ins>
      <w:r w:rsidRPr="002D5E6E">
        <w:rPr>
          <w:lang w:val="da-DK"/>
        </w:rPr>
        <w:t xml:space="preserve"> 202</w:t>
      </w:r>
      <w:ins w:id="147" w:author="Nabil Raad" w:date="2025-09-02T08:43:00Z">
        <w:r w:rsidR="001158C0">
          <w:rPr>
            <w:lang w:val="da-DK"/>
          </w:rPr>
          <w:t>4</w:t>
        </w:r>
      </w:ins>
      <w:del w:id="148" w:author="Nabil Raad" w:date="2025-09-02T08:43:00Z">
        <w:r w:rsidRPr="002D5E6E" w:rsidDel="001158C0">
          <w:rPr>
            <w:lang w:val="da-DK"/>
          </w:rPr>
          <w:delText>0</w:delText>
        </w:r>
      </w:del>
      <w:r w:rsidRPr="002D5E6E">
        <w:rPr>
          <w:lang w:val="da-DK"/>
        </w:rPr>
        <w:t xml:space="preserve"> om variationer af markedsføringstilladelser til lægemidler.</w:t>
      </w:r>
    </w:p>
    <w:p w14:paraId="1FF56FEA" w14:textId="21B44E0C" w:rsidR="00053EC6" w:rsidRPr="00053EC6" w:rsidRDefault="00053EC6" w:rsidP="00053EC6">
      <w:pPr>
        <w:pStyle w:val="Overskrift1"/>
        <w:numPr>
          <w:ilvl w:val="0"/>
          <w:numId w:val="5"/>
        </w:numPr>
        <w:tabs>
          <w:tab w:val="left" w:pos="391"/>
        </w:tabs>
        <w:ind w:hanging="241"/>
        <w:rPr>
          <w:ins w:id="149" w:author="Nabil Raad" w:date="2025-09-02T09:30:00Z"/>
        </w:rPr>
      </w:pPr>
      <w:proofErr w:type="spellStart"/>
      <w:ins w:id="150" w:author="Nabil Raad" w:date="2025-09-02T09:30:00Z">
        <w:r>
          <w:t>Ikrafttræden</w:t>
        </w:r>
        <w:proofErr w:type="spellEnd"/>
      </w:ins>
    </w:p>
    <w:p w14:paraId="37A3A802" w14:textId="176BDC77" w:rsidR="00EA39E7" w:rsidRPr="00053EC6" w:rsidRDefault="00EA39E7" w:rsidP="00053EC6">
      <w:pPr>
        <w:pStyle w:val="Overskrift1"/>
        <w:tabs>
          <w:tab w:val="left" w:pos="391"/>
        </w:tabs>
        <w:ind w:left="390" w:firstLine="0"/>
        <w:rPr>
          <w:ins w:id="151" w:author="Nabil Raad" w:date="2025-09-02T09:29:00Z"/>
          <w:b w:val="0"/>
          <w:lang w:val="da-DK"/>
        </w:rPr>
      </w:pPr>
      <w:ins w:id="152" w:author="Nabil Raad" w:date="2025-09-02T09:29:00Z">
        <w:r w:rsidRPr="00053EC6">
          <w:rPr>
            <w:b w:val="0"/>
            <w:lang w:val="da-DK"/>
          </w:rPr>
          <w:t xml:space="preserve">Vejledningen træder i kraft den 15. januar 2026. </w:t>
        </w:r>
      </w:ins>
    </w:p>
    <w:p w14:paraId="55308DE5" w14:textId="77777777" w:rsidR="00EA39E7" w:rsidRPr="002D5E6E" w:rsidRDefault="00EA39E7" w:rsidP="00EA39E7">
      <w:pPr>
        <w:pStyle w:val="Brdtekst"/>
        <w:spacing w:before="72" w:line="249" w:lineRule="auto"/>
        <w:ind w:left="0" w:right="106" w:firstLine="0"/>
        <w:rPr>
          <w:lang w:val="da-DK"/>
        </w:rPr>
      </w:pPr>
    </w:p>
    <w:p w14:paraId="5125EA38" w14:textId="7845BE46" w:rsidR="00D75258" w:rsidRPr="002D5E6E" w:rsidDel="001158C0" w:rsidRDefault="00D75258">
      <w:pPr>
        <w:pStyle w:val="Brdtekst"/>
        <w:spacing w:before="0"/>
        <w:ind w:left="0" w:firstLine="0"/>
        <w:jc w:val="left"/>
        <w:rPr>
          <w:del w:id="153" w:author="Nabil Raad" w:date="2025-09-02T08:43:00Z"/>
          <w:sz w:val="20"/>
          <w:lang w:val="da-DK"/>
        </w:rPr>
      </w:pPr>
    </w:p>
    <w:p w14:paraId="3697565D" w14:textId="3A220AA7" w:rsidR="00D75258" w:rsidRPr="002D5E6E" w:rsidRDefault="009F0C13">
      <w:pPr>
        <w:spacing w:before="212"/>
        <w:ind w:left="3120" w:right="3081"/>
        <w:jc w:val="center"/>
        <w:rPr>
          <w:i/>
          <w:sz w:val="24"/>
          <w:lang w:val="da-DK"/>
        </w:rPr>
      </w:pPr>
      <w:r w:rsidRPr="002D5E6E">
        <w:rPr>
          <w:i/>
          <w:sz w:val="24"/>
          <w:lang w:val="da-DK"/>
        </w:rPr>
        <w:t>Lægemiddelstyrelsen,</w:t>
      </w:r>
      <w:r w:rsidRPr="002D5E6E">
        <w:rPr>
          <w:i/>
          <w:spacing w:val="-6"/>
          <w:sz w:val="24"/>
          <w:lang w:val="da-DK"/>
        </w:rPr>
        <w:t xml:space="preserve"> </w:t>
      </w:r>
      <w:r w:rsidRPr="002D5E6E">
        <w:rPr>
          <w:i/>
          <w:sz w:val="24"/>
          <w:lang w:val="da-DK"/>
        </w:rPr>
        <w:t>den</w:t>
      </w:r>
      <w:r w:rsidRPr="002D5E6E">
        <w:rPr>
          <w:i/>
          <w:spacing w:val="-5"/>
          <w:sz w:val="24"/>
          <w:lang w:val="da-DK"/>
        </w:rPr>
        <w:t xml:space="preserve"> </w:t>
      </w:r>
      <w:del w:id="154" w:author="Nabil Raad" w:date="2025-09-02T08:43:00Z">
        <w:r w:rsidRPr="002D5E6E" w:rsidDel="001158C0">
          <w:rPr>
            <w:i/>
            <w:sz w:val="24"/>
            <w:lang w:val="da-DK"/>
          </w:rPr>
          <w:delText>9</w:delText>
        </w:r>
      </w:del>
      <w:ins w:id="155" w:author="Nabil Raad" w:date="2025-09-02T08:43:00Z">
        <w:r w:rsidR="001158C0">
          <w:rPr>
            <w:i/>
            <w:sz w:val="24"/>
            <w:lang w:val="da-DK"/>
          </w:rPr>
          <w:t>X</w:t>
        </w:r>
      </w:ins>
      <w:ins w:id="156" w:author="Nabil Raad" w:date="2025-09-02T09:12:00Z">
        <w:r w:rsidR="00BD62AB">
          <w:rPr>
            <w:i/>
            <w:spacing w:val="-6"/>
            <w:sz w:val="24"/>
            <w:lang w:val="da-DK"/>
          </w:rPr>
          <w:t>X</w:t>
        </w:r>
      </w:ins>
      <w:del w:id="157" w:author="Nabil Raad" w:date="2025-09-02T09:12:00Z">
        <w:r w:rsidRPr="002D5E6E" w:rsidDel="00BD62AB">
          <w:rPr>
            <w:i/>
            <w:sz w:val="24"/>
            <w:lang w:val="da-DK"/>
          </w:rPr>
          <w:delText>.</w:delText>
        </w:r>
        <w:r w:rsidRPr="002D5E6E" w:rsidDel="00BD62AB">
          <w:rPr>
            <w:i/>
            <w:spacing w:val="-6"/>
            <w:sz w:val="24"/>
            <w:lang w:val="da-DK"/>
          </w:rPr>
          <w:delText xml:space="preserve"> </w:delText>
        </w:r>
        <w:r w:rsidRPr="002D5E6E" w:rsidDel="00BD62AB">
          <w:rPr>
            <w:i/>
            <w:sz w:val="24"/>
            <w:lang w:val="da-DK"/>
          </w:rPr>
          <w:delText>december</w:delText>
        </w:r>
        <w:r w:rsidRPr="002D5E6E" w:rsidDel="00BD62AB">
          <w:rPr>
            <w:i/>
            <w:spacing w:val="-5"/>
            <w:sz w:val="24"/>
            <w:lang w:val="da-DK"/>
          </w:rPr>
          <w:delText xml:space="preserve"> </w:delText>
        </w:r>
      </w:del>
      <w:r w:rsidRPr="002D5E6E">
        <w:rPr>
          <w:i/>
          <w:spacing w:val="-4"/>
          <w:sz w:val="24"/>
          <w:lang w:val="da-DK"/>
        </w:rPr>
        <w:t>202</w:t>
      </w:r>
      <w:ins w:id="158" w:author="Nabil Raad" w:date="2025-09-02T08:43:00Z">
        <w:r w:rsidR="001158C0">
          <w:rPr>
            <w:i/>
            <w:spacing w:val="-4"/>
            <w:sz w:val="24"/>
            <w:lang w:val="da-DK"/>
          </w:rPr>
          <w:t>5</w:t>
        </w:r>
      </w:ins>
      <w:del w:id="159" w:author="Nabil Raad" w:date="2025-09-02T08:43:00Z">
        <w:r w:rsidRPr="002D5E6E" w:rsidDel="001158C0">
          <w:rPr>
            <w:i/>
            <w:spacing w:val="-4"/>
            <w:sz w:val="24"/>
            <w:lang w:val="da-DK"/>
          </w:rPr>
          <w:delText>4</w:delText>
        </w:r>
      </w:del>
    </w:p>
    <w:p w14:paraId="66D8F677" w14:textId="77777777" w:rsidR="00D75258" w:rsidRPr="002D5E6E" w:rsidRDefault="009F0C13">
      <w:pPr>
        <w:pStyle w:val="Brdtekst"/>
        <w:spacing w:before="212"/>
        <w:ind w:left="3120" w:right="3081" w:firstLine="0"/>
        <w:jc w:val="center"/>
        <w:rPr>
          <w:lang w:val="da-DK"/>
        </w:rPr>
      </w:pPr>
      <w:r w:rsidRPr="002D5E6E">
        <w:rPr>
          <w:w w:val="110"/>
          <w:lang w:val="da-DK"/>
        </w:rPr>
        <w:t>Mette</w:t>
      </w:r>
      <w:r w:rsidRPr="002D5E6E">
        <w:rPr>
          <w:spacing w:val="-10"/>
          <w:w w:val="110"/>
          <w:lang w:val="da-DK"/>
        </w:rPr>
        <w:t xml:space="preserve"> </w:t>
      </w:r>
      <w:r w:rsidRPr="002D5E6E">
        <w:rPr>
          <w:w w:val="110"/>
          <w:lang w:val="da-DK"/>
        </w:rPr>
        <w:t>Aaboe</w:t>
      </w:r>
      <w:r w:rsidRPr="002D5E6E">
        <w:rPr>
          <w:spacing w:val="-9"/>
          <w:w w:val="110"/>
          <w:lang w:val="da-DK"/>
        </w:rPr>
        <w:t xml:space="preserve"> </w:t>
      </w:r>
      <w:r w:rsidRPr="002D5E6E">
        <w:rPr>
          <w:spacing w:val="-2"/>
          <w:w w:val="110"/>
          <w:lang w:val="da-DK"/>
        </w:rPr>
        <w:t>Hansen</w:t>
      </w:r>
    </w:p>
    <w:p w14:paraId="2C74146A" w14:textId="77777777" w:rsidR="00D75258" w:rsidRPr="002D5E6E" w:rsidRDefault="009F0C13">
      <w:pPr>
        <w:pStyle w:val="Brdtekst"/>
        <w:spacing w:before="212"/>
        <w:ind w:left="0" w:right="108" w:firstLine="0"/>
        <w:jc w:val="right"/>
        <w:rPr>
          <w:lang w:val="da-DK"/>
        </w:rPr>
      </w:pPr>
      <w:r w:rsidRPr="002D5E6E">
        <w:rPr>
          <w:lang w:val="da-DK"/>
        </w:rPr>
        <w:t>/</w:t>
      </w:r>
      <w:r w:rsidRPr="002D5E6E">
        <w:rPr>
          <w:spacing w:val="-3"/>
          <w:lang w:val="da-DK"/>
        </w:rPr>
        <w:t xml:space="preserve"> </w:t>
      </w:r>
      <w:r w:rsidRPr="002D5E6E">
        <w:rPr>
          <w:lang w:val="da-DK"/>
        </w:rPr>
        <w:t>Jakob</w:t>
      </w:r>
      <w:r w:rsidRPr="002D5E6E">
        <w:rPr>
          <w:spacing w:val="-2"/>
          <w:lang w:val="da-DK"/>
        </w:rPr>
        <w:t xml:space="preserve"> Lundsteen</w:t>
      </w:r>
    </w:p>
    <w:p w14:paraId="7C3FF089" w14:textId="77777777" w:rsidR="00D75258" w:rsidRPr="002D5E6E" w:rsidRDefault="00D75258">
      <w:pPr>
        <w:jc w:val="right"/>
        <w:rPr>
          <w:lang w:val="da-DK"/>
        </w:rPr>
        <w:sectPr w:rsidR="00D75258" w:rsidRPr="002D5E6E">
          <w:pgSz w:w="11910" w:h="16840"/>
          <w:pgMar w:top="1320" w:right="740" w:bottom="840" w:left="700" w:header="0" w:footer="652" w:gutter="0"/>
          <w:cols w:space="708"/>
        </w:sectPr>
      </w:pPr>
    </w:p>
    <w:p w14:paraId="3BFBA34B" w14:textId="77777777" w:rsidR="00D75258" w:rsidRPr="002D5E6E" w:rsidRDefault="009F0C13">
      <w:pPr>
        <w:spacing w:before="65"/>
        <w:ind w:right="108"/>
        <w:jc w:val="right"/>
        <w:rPr>
          <w:b/>
          <w:sz w:val="28"/>
          <w:lang w:val="da-DK"/>
        </w:rPr>
      </w:pPr>
      <w:bookmarkStart w:id="160" w:name="Bilag_1"/>
      <w:bookmarkEnd w:id="160"/>
      <w:r w:rsidRPr="002D5E6E">
        <w:rPr>
          <w:b/>
          <w:sz w:val="28"/>
          <w:lang w:val="da-DK"/>
        </w:rPr>
        <w:lastRenderedPageBreak/>
        <w:t xml:space="preserve">Bilag </w:t>
      </w:r>
      <w:r w:rsidRPr="002D5E6E">
        <w:rPr>
          <w:b/>
          <w:spacing w:val="-5"/>
          <w:sz w:val="28"/>
          <w:lang w:val="da-DK"/>
        </w:rPr>
        <w:t>1.</w:t>
      </w:r>
    </w:p>
    <w:p w14:paraId="3FB440E6" w14:textId="77777777" w:rsidR="00D75258" w:rsidRPr="002D5E6E" w:rsidRDefault="009F0C13">
      <w:pPr>
        <w:spacing w:before="216"/>
        <w:ind w:left="3120" w:right="3080"/>
        <w:jc w:val="center"/>
        <w:rPr>
          <w:b/>
          <w:i/>
          <w:sz w:val="24"/>
          <w:lang w:val="da-DK"/>
        </w:rPr>
      </w:pPr>
      <w:bookmarkStart w:id="161" w:name="Referencer"/>
      <w:bookmarkEnd w:id="161"/>
      <w:r w:rsidRPr="002D5E6E">
        <w:rPr>
          <w:b/>
          <w:i/>
          <w:spacing w:val="-2"/>
          <w:sz w:val="24"/>
          <w:lang w:val="da-DK"/>
        </w:rPr>
        <w:t>Referencer</w:t>
      </w:r>
    </w:p>
    <w:p w14:paraId="012A8A6E" w14:textId="77777777" w:rsidR="00D75258" w:rsidRPr="002D5E6E" w:rsidRDefault="009F0C13">
      <w:pPr>
        <w:spacing w:before="192"/>
        <w:ind w:left="150"/>
        <w:rPr>
          <w:sz w:val="24"/>
          <w:lang w:val="da-DK"/>
        </w:rPr>
      </w:pPr>
      <w:r w:rsidRPr="002D5E6E">
        <w:rPr>
          <w:i/>
          <w:sz w:val="24"/>
          <w:lang w:val="da-DK"/>
        </w:rPr>
        <w:t>Lægemiddelloven:</w:t>
      </w:r>
      <w:r w:rsidRPr="002D5E6E">
        <w:rPr>
          <w:i/>
          <w:spacing w:val="-5"/>
          <w:sz w:val="24"/>
          <w:lang w:val="da-DK"/>
        </w:rPr>
        <w:t xml:space="preserve"> </w:t>
      </w:r>
      <w:r w:rsidRPr="002D5E6E">
        <w:rPr>
          <w:sz w:val="24"/>
          <w:lang w:val="da-DK"/>
        </w:rPr>
        <w:t>Lovbekendtgørelse</w:t>
      </w:r>
      <w:r w:rsidRPr="002D5E6E">
        <w:rPr>
          <w:spacing w:val="-3"/>
          <w:sz w:val="24"/>
          <w:lang w:val="da-DK"/>
        </w:rPr>
        <w:t xml:space="preserve"> </w:t>
      </w:r>
      <w:r w:rsidRPr="002D5E6E">
        <w:rPr>
          <w:sz w:val="24"/>
          <w:lang w:val="da-DK"/>
        </w:rPr>
        <w:t>nr.</w:t>
      </w:r>
      <w:r w:rsidRPr="002D5E6E">
        <w:rPr>
          <w:spacing w:val="-4"/>
          <w:sz w:val="24"/>
          <w:lang w:val="da-DK"/>
        </w:rPr>
        <w:t xml:space="preserve"> </w:t>
      </w:r>
      <w:r w:rsidRPr="002D5E6E">
        <w:rPr>
          <w:sz w:val="24"/>
          <w:lang w:val="da-DK"/>
        </w:rPr>
        <w:t>99</w:t>
      </w:r>
      <w:r w:rsidRPr="002D5E6E">
        <w:rPr>
          <w:spacing w:val="-3"/>
          <w:sz w:val="24"/>
          <w:lang w:val="da-DK"/>
        </w:rPr>
        <w:t xml:space="preserve"> </w:t>
      </w:r>
      <w:r w:rsidRPr="002D5E6E">
        <w:rPr>
          <w:sz w:val="24"/>
          <w:lang w:val="da-DK"/>
        </w:rPr>
        <w:t>af</w:t>
      </w:r>
      <w:r w:rsidRPr="002D5E6E">
        <w:rPr>
          <w:spacing w:val="-4"/>
          <w:sz w:val="24"/>
          <w:lang w:val="da-DK"/>
        </w:rPr>
        <w:t xml:space="preserve"> </w:t>
      </w:r>
      <w:r w:rsidRPr="002D5E6E">
        <w:rPr>
          <w:sz w:val="24"/>
          <w:lang w:val="da-DK"/>
        </w:rPr>
        <w:t>16.</w:t>
      </w:r>
      <w:r w:rsidRPr="002D5E6E">
        <w:rPr>
          <w:spacing w:val="-3"/>
          <w:sz w:val="24"/>
          <w:lang w:val="da-DK"/>
        </w:rPr>
        <w:t xml:space="preserve"> </w:t>
      </w:r>
      <w:r w:rsidRPr="002D5E6E">
        <w:rPr>
          <w:sz w:val="24"/>
          <w:lang w:val="da-DK"/>
        </w:rPr>
        <w:t>januar</w:t>
      </w:r>
      <w:r w:rsidRPr="002D5E6E">
        <w:rPr>
          <w:spacing w:val="-3"/>
          <w:sz w:val="24"/>
          <w:lang w:val="da-DK"/>
        </w:rPr>
        <w:t xml:space="preserve"> </w:t>
      </w:r>
      <w:r w:rsidRPr="002D5E6E">
        <w:rPr>
          <w:sz w:val="24"/>
          <w:lang w:val="da-DK"/>
        </w:rPr>
        <w:t>2018</w:t>
      </w:r>
      <w:r w:rsidRPr="002D5E6E">
        <w:rPr>
          <w:spacing w:val="-4"/>
          <w:sz w:val="24"/>
          <w:lang w:val="da-DK"/>
        </w:rPr>
        <w:t xml:space="preserve"> </w:t>
      </w:r>
      <w:r w:rsidRPr="002D5E6E">
        <w:rPr>
          <w:sz w:val="24"/>
          <w:lang w:val="da-DK"/>
        </w:rPr>
        <w:t>med</w:t>
      </w:r>
      <w:r w:rsidRPr="002D5E6E">
        <w:rPr>
          <w:spacing w:val="-3"/>
          <w:sz w:val="24"/>
          <w:lang w:val="da-DK"/>
        </w:rPr>
        <w:t xml:space="preserve"> </w:t>
      </w:r>
      <w:r w:rsidRPr="002D5E6E">
        <w:rPr>
          <w:sz w:val="24"/>
          <w:lang w:val="da-DK"/>
        </w:rPr>
        <w:t>senere</w:t>
      </w:r>
      <w:r w:rsidRPr="002D5E6E">
        <w:rPr>
          <w:spacing w:val="-4"/>
          <w:sz w:val="24"/>
          <w:lang w:val="da-DK"/>
        </w:rPr>
        <w:t xml:space="preserve"> </w:t>
      </w:r>
      <w:r w:rsidRPr="002D5E6E">
        <w:rPr>
          <w:spacing w:val="-2"/>
          <w:sz w:val="24"/>
          <w:lang w:val="da-DK"/>
        </w:rPr>
        <w:t>ændringer</w:t>
      </w:r>
    </w:p>
    <w:p w14:paraId="580D4D64" w14:textId="77777777" w:rsidR="00D75258" w:rsidRPr="002D5E6E" w:rsidRDefault="00D75258">
      <w:pPr>
        <w:pStyle w:val="Brdtekst"/>
        <w:spacing w:before="10"/>
        <w:ind w:left="0" w:firstLine="0"/>
        <w:jc w:val="left"/>
        <w:rPr>
          <w:sz w:val="8"/>
          <w:lang w:val="da-DK"/>
        </w:rPr>
      </w:pPr>
    </w:p>
    <w:p w14:paraId="115ECE59" w14:textId="77777777" w:rsidR="00D75258" w:rsidRPr="002D5E6E" w:rsidRDefault="009F0C13">
      <w:pPr>
        <w:pStyle w:val="Brdtekst"/>
        <w:spacing w:before="90" w:line="249" w:lineRule="auto"/>
        <w:ind w:right="106" w:firstLine="0"/>
        <w:rPr>
          <w:lang w:val="da-DK"/>
        </w:rPr>
      </w:pPr>
      <w:r w:rsidRPr="002D5E6E">
        <w:rPr>
          <w:i/>
          <w:lang w:val="da-DK"/>
        </w:rPr>
        <w:t xml:space="preserve">Variationsforordningen: </w:t>
      </w:r>
      <w:r w:rsidRPr="002D5E6E">
        <w:rPr>
          <w:lang w:val="da-DK"/>
        </w:rPr>
        <w:t>Kommissionens forordning (EF) nr. 1234/2008 af 24. november 2008 med sene- re ændringer om behandling af ændringer i betingelserne i markedsføringstilladelser for humanmedicin- ske lægemidler og veterinærlægemidler</w:t>
      </w:r>
    </w:p>
    <w:p w14:paraId="7D1EE32D" w14:textId="77777777" w:rsidR="00D75258" w:rsidRPr="009C11FD" w:rsidRDefault="009F0C13">
      <w:pPr>
        <w:pStyle w:val="Brdtekst"/>
        <w:spacing w:before="183" w:line="249" w:lineRule="auto"/>
        <w:ind w:right="105" w:hanging="1"/>
        <w:rPr>
          <w:lang w:val="da-DK"/>
        </w:rPr>
      </w:pPr>
      <w:r w:rsidRPr="002D5E6E">
        <w:rPr>
          <w:i/>
          <w:lang w:val="da-DK"/>
        </w:rPr>
        <w:t>Klassificeringsguidelinen</w:t>
      </w:r>
      <w:r w:rsidRPr="002D5E6E">
        <w:rPr>
          <w:lang w:val="da-DK"/>
        </w:rPr>
        <w:t xml:space="preserve">: Kommissionens retningslinjer for de forskellige kategorier af ændringer samt retningslinjer for anvendelsen af procedurerne i kapitel II, </w:t>
      </w:r>
      <w:proofErr w:type="spellStart"/>
      <w:r w:rsidRPr="002D5E6E">
        <w:rPr>
          <w:lang w:val="da-DK"/>
        </w:rPr>
        <w:t>IIa</w:t>
      </w:r>
      <w:proofErr w:type="spellEnd"/>
      <w:r w:rsidRPr="002D5E6E">
        <w:rPr>
          <w:lang w:val="da-DK"/>
        </w:rPr>
        <w:t>, III og IV i Kommissionens forordning</w:t>
      </w:r>
      <w:r w:rsidRPr="002D5E6E">
        <w:rPr>
          <w:spacing w:val="80"/>
          <w:lang w:val="da-DK"/>
        </w:rPr>
        <w:t xml:space="preserve"> </w:t>
      </w:r>
      <w:r w:rsidRPr="002D5E6E">
        <w:rPr>
          <w:lang w:val="da-DK"/>
        </w:rPr>
        <w:t xml:space="preserve">(EF) nr. 1234/2008 af 24. november 2008 om behandling af ændringer af betingelserne i markedsførings- tilladelser for humanmedicinske lægemidler </w:t>
      </w:r>
      <w:del w:id="162" w:author="Katrine Damkjær Madsen" w:date="2025-06-25T13:44:00Z">
        <w:r w:rsidRPr="002D5E6E" w:rsidDel="00DE1899">
          <w:rPr>
            <w:lang w:val="da-DK"/>
          </w:rPr>
          <w:delText xml:space="preserve">og veterinærlægemidler </w:delText>
        </w:r>
      </w:del>
      <w:r w:rsidRPr="002D5E6E">
        <w:rPr>
          <w:lang w:val="da-DK"/>
        </w:rPr>
        <w:t>og for den dokumentation, der skal indgives i henhold til disse procedurer (2013/C 223/01)</w:t>
      </w:r>
    </w:p>
    <w:p w14:paraId="24FE340E" w14:textId="77777777" w:rsidR="00D75258" w:rsidRPr="009C11FD" w:rsidRDefault="009F0C13">
      <w:pPr>
        <w:spacing w:before="185" w:line="249" w:lineRule="auto"/>
        <w:ind w:left="150" w:right="107"/>
        <w:jc w:val="both"/>
        <w:rPr>
          <w:sz w:val="24"/>
          <w:lang w:val="da-DK"/>
        </w:rPr>
      </w:pPr>
      <w:r w:rsidRPr="009C11FD">
        <w:rPr>
          <w:i/>
          <w:sz w:val="24"/>
          <w:lang w:val="da-DK"/>
        </w:rPr>
        <w:t>Bekendtgørelse om naturlægemidler og traditionelle plantelægemidler</w:t>
      </w:r>
      <w:r w:rsidRPr="009C11FD">
        <w:rPr>
          <w:sz w:val="24"/>
          <w:lang w:val="da-DK"/>
        </w:rPr>
        <w:t xml:space="preserve">: Bekendtgørelse nr. 1233 af 12. december 2005 om naturlægemidler og traditionelle plantelægemidler som senest ændret ved </w:t>
      </w:r>
      <w:proofErr w:type="spellStart"/>
      <w:r w:rsidRPr="009C11FD">
        <w:rPr>
          <w:sz w:val="24"/>
          <w:lang w:val="da-DK"/>
        </w:rPr>
        <w:t>bekendtgø</w:t>
      </w:r>
      <w:proofErr w:type="spellEnd"/>
      <w:r w:rsidRPr="009C11FD">
        <w:rPr>
          <w:sz w:val="24"/>
          <w:lang w:val="da-DK"/>
        </w:rPr>
        <w:t xml:space="preserve">- </w:t>
      </w:r>
      <w:proofErr w:type="spellStart"/>
      <w:r w:rsidRPr="009C11FD">
        <w:rPr>
          <w:sz w:val="24"/>
          <w:lang w:val="da-DK"/>
        </w:rPr>
        <w:t>relse</w:t>
      </w:r>
      <w:proofErr w:type="spellEnd"/>
      <w:r w:rsidRPr="009C11FD">
        <w:rPr>
          <w:sz w:val="24"/>
          <w:lang w:val="da-DK"/>
        </w:rPr>
        <w:t xml:space="preserve"> nr. 120 af 25. januar 2022</w:t>
      </w:r>
    </w:p>
    <w:p w14:paraId="471FB68E" w14:textId="77777777" w:rsidR="00D75258" w:rsidRPr="009C11FD" w:rsidRDefault="009F0C13">
      <w:pPr>
        <w:spacing w:before="183" w:line="249" w:lineRule="auto"/>
        <w:ind w:left="150" w:right="107"/>
        <w:jc w:val="both"/>
        <w:rPr>
          <w:sz w:val="24"/>
          <w:lang w:val="da-DK"/>
        </w:rPr>
      </w:pPr>
      <w:r w:rsidRPr="009C11FD">
        <w:rPr>
          <w:i/>
          <w:sz w:val="24"/>
          <w:lang w:val="da-DK"/>
        </w:rPr>
        <w:t>Bekendtgørelse om varenumre til lægemidler til mennesker og dyr</w:t>
      </w:r>
      <w:r w:rsidRPr="009C11FD">
        <w:rPr>
          <w:sz w:val="24"/>
          <w:lang w:val="da-DK"/>
        </w:rPr>
        <w:t>: Bekendtgørelse nr. 767 af 22. juni 2016</w:t>
      </w:r>
      <w:r w:rsidRPr="009C11FD">
        <w:rPr>
          <w:spacing w:val="-2"/>
          <w:sz w:val="24"/>
          <w:lang w:val="da-DK"/>
        </w:rPr>
        <w:t xml:space="preserve"> </w:t>
      </w:r>
      <w:r w:rsidRPr="009C11FD">
        <w:rPr>
          <w:sz w:val="24"/>
          <w:lang w:val="da-DK"/>
        </w:rPr>
        <w:t>om</w:t>
      </w:r>
      <w:r w:rsidRPr="009C11FD">
        <w:rPr>
          <w:spacing w:val="-1"/>
          <w:sz w:val="24"/>
          <w:lang w:val="da-DK"/>
        </w:rPr>
        <w:t xml:space="preserve"> </w:t>
      </w:r>
      <w:r w:rsidRPr="009C11FD">
        <w:rPr>
          <w:sz w:val="24"/>
          <w:lang w:val="da-DK"/>
        </w:rPr>
        <w:t>varenumre</w:t>
      </w:r>
      <w:r w:rsidRPr="009C11FD">
        <w:rPr>
          <w:spacing w:val="-1"/>
          <w:sz w:val="24"/>
          <w:lang w:val="da-DK"/>
        </w:rPr>
        <w:t xml:space="preserve"> </w:t>
      </w:r>
      <w:r w:rsidRPr="009C11FD">
        <w:rPr>
          <w:sz w:val="24"/>
          <w:lang w:val="da-DK"/>
        </w:rPr>
        <w:t>til</w:t>
      </w:r>
      <w:r w:rsidRPr="009C11FD">
        <w:rPr>
          <w:spacing w:val="-2"/>
          <w:sz w:val="24"/>
          <w:lang w:val="da-DK"/>
        </w:rPr>
        <w:t xml:space="preserve"> </w:t>
      </w:r>
      <w:r w:rsidRPr="009C11FD">
        <w:rPr>
          <w:sz w:val="24"/>
          <w:lang w:val="da-DK"/>
        </w:rPr>
        <w:t>lægemidler</w:t>
      </w:r>
      <w:r w:rsidRPr="009C11FD">
        <w:rPr>
          <w:spacing w:val="-1"/>
          <w:sz w:val="24"/>
          <w:lang w:val="da-DK"/>
        </w:rPr>
        <w:t xml:space="preserve"> </w:t>
      </w:r>
      <w:r w:rsidRPr="009C11FD">
        <w:rPr>
          <w:sz w:val="24"/>
          <w:lang w:val="da-DK"/>
        </w:rPr>
        <w:t>til</w:t>
      </w:r>
      <w:r w:rsidRPr="009C11FD">
        <w:rPr>
          <w:spacing w:val="-1"/>
          <w:sz w:val="24"/>
          <w:lang w:val="da-DK"/>
        </w:rPr>
        <w:t xml:space="preserve"> </w:t>
      </w:r>
      <w:r w:rsidRPr="009C11FD">
        <w:rPr>
          <w:sz w:val="24"/>
          <w:lang w:val="da-DK"/>
        </w:rPr>
        <w:t>mennesker</w:t>
      </w:r>
      <w:r w:rsidRPr="009C11FD">
        <w:rPr>
          <w:spacing w:val="-2"/>
          <w:sz w:val="24"/>
          <w:lang w:val="da-DK"/>
        </w:rPr>
        <w:t xml:space="preserve"> </w:t>
      </w:r>
      <w:r w:rsidRPr="009C11FD">
        <w:rPr>
          <w:sz w:val="24"/>
          <w:lang w:val="da-DK"/>
        </w:rPr>
        <w:t>og</w:t>
      </w:r>
      <w:r w:rsidRPr="009C11FD">
        <w:rPr>
          <w:spacing w:val="-1"/>
          <w:sz w:val="24"/>
          <w:lang w:val="da-DK"/>
        </w:rPr>
        <w:t xml:space="preserve"> </w:t>
      </w:r>
      <w:r w:rsidRPr="009C11FD">
        <w:rPr>
          <w:sz w:val="24"/>
          <w:lang w:val="da-DK"/>
        </w:rPr>
        <w:t>dyr</w:t>
      </w:r>
      <w:r w:rsidRPr="009C11FD">
        <w:rPr>
          <w:spacing w:val="-1"/>
          <w:sz w:val="24"/>
          <w:lang w:val="da-DK"/>
        </w:rPr>
        <w:t xml:space="preserve"> </w:t>
      </w:r>
      <w:r w:rsidRPr="009C11FD">
        <w:rPr>
          <w:sz w:val="24"/>
          <w:lang w:val="da-DK"/>
        </w:rPr>
        <w:t>som</w:t>
      </w:r>
      <w:r w:rsidRPr="009C11FD">
        <w:rPr>
          <w:spacing w:val="-3"/>
          <w:sz w:val="24"/>
          <w:lang w:val="da-DK"/>
        </w:rPr>
        <w:t xml:space="preserve"> </w:t>
      </w:r>
      <w:r w:rsidRPr="009C11FD">
        <w:rPr>
          <w:sz w:val="24"/>
          <w:lang w:val="da-DK"/>
        </w:rPr>
        <w:t>senest</w:t>
      </w:r>
      <w:r w:rsidRPr="009C11FD">
        <w:rPr>
          <w:spacing w:val="-2"/>
          <w:sz w:val="24"/>
          <w:lang w:val="da-DK"/>
        </w:rPr>
        <w:t xml:space="preserve"> </w:t>
      </w:r>
      <w:r w:rsidRPr="009C11FD">
        <w:rPr>
          <w:sz w:val="24"/>
          <w:lang w:val="da-DK"/>
        </w:rPr>
        <w:t>ændret</w:t>
      </w:r>
      <w:r w:rsidRPr="009C11FD">
        <w:rPr>
          <w:spacing w:val="-1"/>
          <w:sz w:val="24"/>
          <w:lang w:val="da-DK"/>
        </w:rPr>
        <w:t xml:space="preserve"> </w:t>
      </w:r>
      <w:r w:rsidRPr="009C11FD">
        <w:rPr>
          <w:sz w:val="24"/>
          <w:lang w:val="da-DK"/>
        </w:rPr>
        <w:t>ved</w:t>
      </w:r>
      <w:r w:rsidRPr="009C11FD">
        <w:rPr>
          <w:spacing w:val="-2"/>
          <w:sz w:val="24"/>
          <w:lang w:val="da-DK"/>
        </w:rPr>
        <w:t xml:space="preserve"> </w:t>
      </w:r>
      <w:r w:rsidRPr="009C11FD">
        <w:rPr>
          <w:sz w:val="24"/>
          <w:lang w:val="da-DK"/>
        </w:rPr>
        <w:t>bekendtgørelse</w:t>
      </w:r>
      <w:r w:rsidRPr="009C11FD">
        <w:rPr>
          <w:spacing w:val="-1"/>
          <w:sz w:val="24"/>
          <w:lang w:val="da-DK"/>
        </w:rPr>
        <w:t xml:space="preserve"> </w:t>
      </w:r>
      <w:r w:rsidRPr="009C11FD">
        <w:rPr>
          <w:sz w:val="24"/>
          <w:lang w:val="da-DK"/>
        </w:rPr>
        <w:t>nr.</w:t>
      </w:r>
      <w:r w:rsidRPr="009C11FD">
        <w:rPr>
          <w:spacing w:val="-1"/>
          <w:sz w:val="24"/>
          <w:lang w:val="da-DK"/>
        </w:rPr>
        <w:t xml:space="preserve"> </w:t>
      </w:r>
      <w:r w:rsidRPr="009C11FD">
        <w:rPr>
          <w:sz w:val="24"/>
          <w:lang w:val="da-DK"/>
        </w:rPr>
        <w:t>2455</w:t>
      </w:r>
      <w:r w:rsidRPr="009C11FD">
        <w:rPr>
          <w:spacing w:val="-1"/>
          <w:sz w:val="24"/>
          <w:lang w:val="da-DK"/>
        </w:rPr>
        <w:t xml:space="preserve"> </w:t>
      </w:r>
      <w:r w:rsidRPr="009C11FD">
        <w:rPr>
          <w:spacing w:val="-5"/>
          <w:sz w:val="24"/>
          <w:lang w:val="da-DK"/>
        </w:rPr>
        <w:t>af</w:t>
      </w:r>
    </w:p>
    <w:p w14:paraId="26AB4BA4" w14:textId="77777777" w:rsidR="00D75258" w:rsidRDefault="009F0C13">
      <w:pPr>
        <w:pStyle w:val="Brdtekst"/>
        <w:spacing w:before="2"/>
        <w:ind w:firstLine="0"/>
        <w:jc w:val="left"/>
      </w:pPr>
      <w:r>
        <w:t xml:space="preserve">14. december </w:t>
      </w:r>
      <w:r>
        <w:rPr>
          <w:spacing w:val="-2"/>
        </w:rPr>
        <w:t>2021.</w:t>
      </w:r>
    </w:p>
    <w:sectPr w:rsidR="00D75258">
      <w:pgSz w:w="11910" w:h="16840"/>
      <w:pgMar w:top="1320" w:right="740" w:bottom="840" w:left="700" w:header="0" w:footer="6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12D41" w14:textId="77777777" w:rsidR="00AE7310" w:rsidRDefault="00AE7310">
      <w:r>
        <w:separator/>
      </w:r>
    </w:p>
  </w:endnote>
  <w:endnote w:type="continuationSeparator" w:id="0">
    <w:p w14:paraId="63C4EE90" w14:textId="77777777" w:rsidR="00AE7310" w:rsidRDefault="00AE7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923EB" w14:textId="77777777" w:rsidR="00D75258" w:rsidRDefault="00DE1899">
    <w:pPr>
      <w:pStyle w:val="Brdtekst"/>
      <w:spacing w:before="0" w:line="14" w:lineRule="auto"/>
      <w:ind w:left="0" w:firstLine="0"/>
      <w:jc w:val="left"/>
      <w:rPr>
        <w:sz w:val="20"/>
      </w:rPr>
    </w:pPr>
    <w:r>
      <w:rPr>
        <w:noProof/>
      </w:rPr>
      <mc:AlternateContent>
        <mc:Choice Requires="wps">
          <w:drawing>
            <wp:anchor distT="0" distB="0" distL="114300" distR="114300" simplePos="0" relativeHeight="487276032" behindDoc="1" locked="0" layoutInCell="1" allowOverlap="1" wp14:anchorId="6A5DAC54" wp14:editId="26A8FE0A">
              <wp:simplePos x="0" y="0"/>
              <wp:positionH relativeFrom="page">
                <wp:posOffset>527050</wp:posOffset>
              </wp:positionH>
              <wp:positionV relativeFrom="page">
                <wp:posOffset>10138410</wp:posOffset>
              </wp:positionV>
              <wp:extent cx="1471930" cy="166370"/>
              <wp:effectExtent l="0" t="0" r="0" b="0"/>
              <wp:wrapNone/>
              <wp:docPr id="3"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93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4AAC3" w14:textId="33F0B502" w:rsidR="00D75258" w:rsidRDefault="009F0C13">
                          <w:pPr>
                            <w:spacing w:before="11"/>
                            <w:ind w:left="20"/>
                            <w:rPr>
                              <w:sz w:val="20"/>
                            </w:rPr>
                          </w:pPr>
                          <w:del w:id="32" w:author="Nabil Raad" w:date="2025-09-02T09:12:00Z">
                            <w:r w:rsidDel="00BD62AB">
                              <w:rPr>
                                <w:sz w:val="20"/>
                              </w:rPr>
                              <w:delText>VEJ</w:delText>
                            </w:r>
                            <w:r w:rsidDel="00BD62AB">
                              <w:rPr>
                                <w:spacing w:val="-2"/>
                                <w:sz w:val="20"/>
                              </w:rPr>
                              <w:delText xml:space="preserve"> </w:delText>
                            </w:r>
                            <w:r w:rsidDel="00BD62AB">
                              <w:rPr>
                                <w:sz w:val="20"/>
                              </w:rPr>
                              <w:delText>nr 10037</w:delText>
                            </w:r>
                            <w:r w:rsidDel="00BD62AB">
                              <w:rPr>
                                <w:spacing w:val="-1"/>
                                <w:sz w:val="20"/>
                              </w:rPr>
                              <w:delText xml:space="preserve"> </w:delText>
                            </w:r>
                            <w:r w:rsidDel="00BD62AB">
                              <w:rPr>
                                <w:sz w:val="20"/>
                              </w:rPr>
                              <w:delText xml:space="preserve">af </w:delText>
                            </w:r>
                            <w:r w:rsidDel="00BD62AB">
                              <w:rPr>
                                <w:spacing w:val="-2"/>
                                <w:sz w:val="20"/>
                              </w:rPr>
                              <w:delText>09/12/2024</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DAC54" id="_x0000_t202" coordsize="21600,21600" o:spt="202" path="m,l,21600r21600,l21600,xe">
              <v:stroke joinstyle="miter"/>
              <v:path gradientshapeok="t" o:connecttype="rect"/>
            </v:shapetype>
            <v:shape id="docshape5" o:spid="_x0000_s1028" type="#_x0000_t202" style="position:absolute;margin-left:41.5pt;margin-top:798.3pt;width:115.9pt;height:13.1pt;z-index:-1604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" filled="f" stroked="f">
              <v:textbox inset="0,0,0,0">
                <w:txbxContent>
                  <w:p w14:paraId="16A4AAC3" w14:textId="33F0B502" w:rsidR="00D75258" w:rsidRDefault="009F0C13">
                    <w:pPr>
                      <w:spacing w:before="11"/>
                      <w:ind w:left="20"/>
                      <w:rPr>
                        <w:sz w:val="20"/>
                      </w:rPr>
                    </w:pPr>
                    <w:del w:id="34" w:author="Nabil Raad" w:date="2025-09-02T09:12:00Z">
                      <w:r w:rsidDel="00BD62AB">
                        <w:rPr>
                          <w:sz w:val="20"/>
                        </w:rPr>
                        <w:delText>VEJ</w:delText>
                      </w:r>
                      <w:r w:rsidDel="00BD62AB">
                        <w:rPr>
                          <w:spacing w:val="-2"/>
                          <w:sz w:val="20"/>
                        </w:rPr>
                        <w:delText xml:space="preserve"> </w:delText>
                      </w:r>
                      <w:r w:rsidDel="00BD62AB">
                        <w:rPr>
                          <w:sz w:val="20"/>
                        </w:rPr>
                        <w:delText>nr 10037</w:delText>
                      </w:r>
                      <w:r w:rsidDel="00BD62AB">
                        <w:rPr>
                          <w:spacing w:val="-1"/>
                          <w:sz w:val="20"/>
                        </w:rPr>
                        <w:delText xml:space="preserve"> </w:delText>
                      </w:r>
                      <w:r w:rsidDel="00BD62AB">
                        <w:rPr>
                          <w:sz w:val="20"/>
                        </w:rPr>
                        <w:delText xml:space="preserve">af </w:delText>
                      </w:r>
                      <w:r w:rsidDel="00BD62AB">
                        <w:rPr>
                          <w:spacing w:val="-2"/>
                          <w:sz w:val="20"/>
                        </w:rPr>
                        <w:delText>09/12/2024</w:delText>
                      </w:r>
                    </w:del>
                  </w:p>
                </w:txbxContent>
              </v:textbox>
              <w10:wrap anchorx="page" anchory="page"/>
            </v:shape>
          </w:pict>
        </mc:Fallback>
      </mc:AlternateContent>
    </w:r>
    <w:r>
      <w:rPr>
        <w:noProof/>
      </w:rPr>
      <mc:AlternateContent>
        <mc:Choice Requires="wps">
          <w:drawing>
            <wp:anchor distT="0" distB="0" distL="114300" distR="114300" simplePos="0" relativeHeight="487276544" behindDoc="1" locked="0" layoutInCell="1" allowOverlap="1" wp14:anchorId="3C269236" wp14:editId="2EC3ED85">
              <wp:simplePos x="0" y="0"/>
              <wp:positionH relativeFrom="page">
                <wp:posOffset>3678555</wp:posOffset>
              </wp:positionH>
              <wp:positionV relativeFrom="page">
                <wp:posOffset>10138410</wp:posOffset>
              </wp:positionV>
              <wp:extent cx="215900" cy="166370"/>
              <wp:effectExtent l="0" t="0" r="0" b="0"/>
              <wp:wrapNone/>
              <wp:docPr id="2"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BA576" w14:textId="77777777" w:rsidR="00D75258" w:rsidRDefault="009F0C13">
                          <w:pPr>
                            <w:spacing w:before="11"/>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69236" id="docshape6" o:spid="_x0000_s1029" type="#_x0000_t202" style="position:absolute;margin-left:289.65pt;margin-top:798.3pt;width:17pt;height:13.1pt;z-index:-1603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" filled="f" stroked="f">
              <v:textbox inset="0,0,0,0">
                <w:txbxContent>
                  <w:p w14:paraId="646BA576" w14:textId="77777777" w:rsidR="00D75258" w:rsidRDefault="009F0C13">
                    <w:pPr>
                      <w:spacing w:before="11"/>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47B5D" w14:textId="77777777" w:rsidR="00AE7310" w:rsidRDefault="00AE7310">
      <w:r>
        <w:separator/>
      </w:r>
    </w:p>
  </w:footnote>
  <w:footnote w:type="continuationSeparator" w:id="0">
    <w:p w14:paraId="24AC7B7B" w14:textId="77777777" w:rsidR="00AE7310" w:rsidRDefault="00AE7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A261E6D"/>
    <w:multiLevelType w:val="hybridMultilevel"/>
    <w:tmpl w:val="7DBF5AA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246C69"/>
    <w:multiLevelType w:val="multilevel"/>
    <w:tmpl w:val="D56E5E72"/>
    <w:lvl w:ilvl="0">
      <w:start w:val="1"/>
      <w:numFmt w:val="decimal"/>
      <w:lvlText w:val="%1."/>
      <w:lvlJc w:val="left"/>
      <w:pPr>
        <w:ind w:left="390" w:hanging="240"/>
      </w:pPr>
      <w:rPr>
        <w:rFonts w:ascii="Times New Roman" w:eastAsia="Times New Roman" w:hAnsi="Times New Roman" w:cs="Times New Roman" w:hint="default"/>
        <w:b/>
        <w:bCs/>
        <w:i w:val="0"/>
        <w:iCs w:val="0"/>
        <w:w w:val="100"/>
        <w:sz w:val="24"/>
        <w:szCs w:val="24"/>
        <w:lang w:eastAsia="en-US" w:bidi="ar-SA"/>
      </w:rPr>
    </w:lvl>
    <w:lvl w:ilvl="1">
      <w:start w:val="1"/>
      <w:numFmt w:val="decimal"/>
      <w:lvlText w:val="%1.%2"/>
      <w:lvlJc w:val="left"/>
      <w:pPr>
        <w:ind w:left="510" w:hanging="360"/>
      </w:pPr>
      <w:rPr>
        <w:rFonts w:ascii="Times New Roman" w:eastAsia="Times New Roman" w:hAnsi="Times New Roman" w:cs="Times New Roman" w:hint="default"/>
        <w:b/>
        <w:bCs/>
        <w:i w:val="0"/>
        <w:iCs w:val="0"/>
        <w:w w:val="100"/>
        <w:sz w:val="24"/>
        <w:szCs w:val="24"/>
        <w:lang w:eastAsia="en-US" w:bidi="ar-SA"/>
      </w:rPr>
    </w:lvl>
    <w:lvl w:ilvl="2">
      <w:start w:val="1"/>
      <w:numFmt w:val="decimal"/>
      <w:lvlText w:val="%1.%2.%3"/>
      <w:lvlJc w:val="left"/>
      <w:pPr>
        <w:ind w:left="690" w:hanging="540"/>
      </w:pPr>
      <w:rPr>
        <w:rFonts w:ascii="Times New Roman" w:eastAsia="Times New Roman" w:hAnsi="Times New Roman" w:cs="Times New Roman" w:hint="default"/>
        <w:b/>
        <w:bCs/>
        <w:i w:val="0"/>
        <w:iCs w:val="0"/>
        <w:w w:val="100"/>
        <w:sz w:val="24"/>
        <w:szCs w:val="24"/>
        <w:lang w:eastAsia="en-US" w:bidi="ar-SA"/>
      </w:rPr>
    </w:lvl>
    <w:lvl w:ilvl="3">
      <w:numFmt w:val="bullet"/>
      <w:lvlText w:val="–"/>
      <w:lvlJc w:val="left"/>
      <w:pPr>
        <w:ind w:left="450" w:hanging="300"/>
      </w:pPr>
      <w:rPr>
        <w:rFonts w:ascii="Times New Roman" w:eastAsia="Times New Roman" w:hAnsi="Times New Roman" w:cs="Times New Roman" w:hint="default"/>
        <w:b w:val="0"/>
        <w:bCs w:val="0"/>
        <w:i w:val="0"/>
        <w:iCs w:val="0"/>
        <w:w w:val="100"/>
        <w:sz w:val="24"/>
        <w:szCs w:val="24"/>
        <w:lang w:eastAsia="en-US" w:bidi="ar-SA"/>
      </w:rPr>
    </w:lvl>
    <w:lvl w:ilvl="4">
      <w:numFmt w:val="bullet"/>
      <w:lvlText w:val="•"/>
      <w:lvlJc w:val="left"/>
      <w:pPr>
        <w:ind w:left="700" w:hanging="300"/>
      </w:pPr>
      <w:rPr>
        <w:rFonts w:hint="default"/>
        <w:lang w:eastAsia="en-US" w:bidi="ar-SA"/>
      </w:rPr>
    </w:lvl>
    <w:lvl w:ilvl="5">
      <w:numFmt w:val="bullet"/>
      <w:lvlText w:val="•"/>
      <w:lvlJc w:val="left"/>
      <w:pPr>
        <w:ind w:left="2327" w:hanging="300"/>
      </w:pPr>
      <w:rPr>
        <w:rFonts w:hint="default"/>
        <w:lang w:eastAsia="en-US" w:bidi="ar-SA"/>
      </w:rPr>
    </w:lvl>
    <w:lvl w:ilvl="6">
      <w:numFmt w:val="bullet"/>
      <w:lvlText w:val="•"/>
      <w:lvlJc w:val="left"/>
      <w:pPr>
        <w:ind w:left="3955" w:hanging="300"/>
      </w:pPr>
      <w:rPr>
        <w:rFonts w:hint="default"/>
        <w:lang w:eastAsia="en-US" w:bidi="ar-SA"/>
      </w:rPr>
    </w:lvl>
    <w:lvl w:ilvl="7">
      <w:numFmt w:val="bullet"/>
      <w:lvlText w:val="•"/>
      <w:lvlJc w:val="left"/>
      <w:pPr>
        <w:ind w:left="5582" w:hanging="300"/>
      </w:pPr>
      <w:rPr>
        <w:rFonts w:hint="default"/>
        <w:lang w:eastAsia="en-US" w:bidi="ar-SA"/>
      </w:rPr>
    </w:lvl>
    <w:lvl w:ilvl="8">
      <w:numFmt w:val="bullet"/>
      <w:lvlText w:val="•"/>
      <w:lvlJc w:val="left"/>
      <w:pPr>
        <w:ind w:left="7210" w:hanging="300"/>
      </w:pPr>
      <w:rPr>
        <w:rFonts w:hint="default"/>
        <w:lang w:eastAsia="en-US" w:bidi="ar-SA"/>
      </w:rPr>
    </w:lvl>
  </w:abstractNum>
  <w:abstractNum w:abstractNumId="2" w15:restartNumberingAfterBreak="0">
    <w:nsid w:val="128C32A6"/>
    <w:multiLevelType w:val="hybridMultilevel"/>
    <w:tmpl w:val="77985EF4"/>
    <w:lvl w:ilvl="0" w:tplc="3B6C2496">
      <w:numFmt w:val="bullet"/>
      <w:lvlText w:val="–"/>
      <w:lvlJc w:val="left"/>
      <w:pPr>
        <w:ind w:left="450" w:hanging="300"/>
      </w:pPr>
      <w:rPr>
        <w:rFonts w:ascii="Times New Roman" w:eastAsia="Times New Roman" w:hAnsi="Times New Roman" w:cs="Times New Roman" w:hint="default"/>
        <w:b w:val="0"/>
        <w:bCs w:val="0"/>
        <w:i w:val="0"/>
        <w:iCs w:val="0"/>
        <w:w w:val="100"/>
        <w:sz w:val="24"/>
        <w:szCs w:val="24"/>
        <w:lang w:eastAsia="en-US" w:bidi="ar-SA"/>
      </w:rPr>
    </w:lvl>
    <w:lvl w:ilvl="1" w:tplc="D2B022EC">
      <w:numFmt w:val="bullet"/>
      <w:lvlText w:val="•"/>
      <w:lvlJc w:val="left"/>
      <w:pPr>
        <w:ind w:left="1460" w:hanging="300"/>
      </w:pPr>
      <w:rPr>
        <w:rFonts w:hint="default"/>
        <w:lang w:eastAsia="en-US" w:bidi="ar-SA"/>
      </w:rPr>
    </w:lvl>
    <w:lvl w:ilvl="2" w:tplc="3D728D86">
      <w:numFmt w:val="bullet"/>
      <w:lvlText w:val="•"/>
      <w:lvlJc w:val="left"/>
      <w:pPr>
        <w:ind w:left="2461" w:hanging="300"/>
      </w:pPr>
      <w:rPr>
        <w:rFonts w:hint="default"/>
        <w:lang w:eastAsia="en-US" w:bidi="ar-SA"/>
      </w:rPr>
    </w:lvl>
    <w:lvl w:ilvl="3" w:tplc="F9608560">
      <w:numFmt w:val="bullet"/>
      <w:lvlText w:val="•"/>
      <w:lvlJc w:val="left"/>
      <w:pPr>
        <w:ind w:left="3461" w:hanging="300"/>
      </w:pPr>
      <w:rPr>
        <w:rFonts w:hint="default"/>
        <w:lang w:eastAsia="en-US" w:bidi="ar-SA"/>
      </w:rPr>
    </w:lvl>
    <w:lvl w:ilvl="4" w:tplc="531A97D6">
      <w:numFmt w:val="bullet"/>
      <w:lvlText w:val="•"/>
      <w:lvlJc w:val="left"/>
      <w:pPr>
        <w:ind w:left="4462" w:hanging="300"/>
      </w:pPr>
      <w:rPr>
        <w:rFonts w:hint="default"/>
        <w:lang w:eastAsia="en-US" w:bidi="ar-SA"/>
      </w:rPr>
    </w:lvl>
    <w:lvl w:ilvl="5" w:tplc="922C14E4">
      <w:numFmt w:val="bullet"/>
      <w:lvlText w:val="•"/>
      <w:lvlJc w:val="left"/>
      <w:pPr>
        <w:ind w:left="5462" w:hanging="300"/>
      </w:pPr>
      <w:rPr>
        <w:rFonts w:hint="default"/>
        <w:lang w:eastAsia="en-US" w:bidi="ar-SA"/>
      </w:rPr>
    </w:lvl>
    <w:lvl w:ilvl="6" w:tplc="BCD81C48">
      <w:numFmt w:val="bullet"/>
      <w:lvlText w:val="•"/>
      <w:lvlJc w:val="left"/>
      <w:pPr>
        <w:ind w:left="6463" w:hanging="300"/>
      </w:pPr>
      <w:rPr>
        <w:rFonts w:hint="default"/>
        <w:lang w:eastAsia="en-US" w:bidi="ar-SA"/>
      </w:rPr>
    </w:lvl>
    <w:lvl w:ilvl="7" w:tplc="3F48F88E">
      <w:numFmt w:val="bullet"/>
      <w:lvlText w:val="•"/>
      <w:lvlJc w:val="left"/>
      <w:pPr>
        <w:ind w:left="7463" w:hanging="300"/>
      </w:pPr>
      <w:rPr>
        <w:rFonts w:hint="default"/>
        <w:lang w:eastAsia="en-US" w:bidi="ar-SA"/>
      </w:rPr>
    </w:lvl>
    <w:lvl w:ilvl="8" w:tplc="FC1A370E">
      <w:numFmt w:val="bullet"/>
      <w:lvlText w:val="•"/>
      <w:lvlJc w:val="left"/>
      <w:pPr>
        <w:ind w:left="8464" w:hanging="300"/>
      </w:pPr>
      <w:rPr>
        <w:rFonts w:hint="default"/>
        <w:lang w:eastAsia="en-US" w:bidi="ar-SA"/>
      </w:rPr>
    </w:lvl>
  </w:abstractNum>
  <w:abstractNum w:abstractNumId="3" w15:restartNumberingAfterBreak="0">
    <w:nsid w:val="3E754B63"/>
    <w:multiLevelType w:val="hybridMultilevel"/>
    <w:tmpl w:val="CD2478E6"/>
    <w:lvl w:ilvl="0" w:tplc="7D0218CA">
      <w:numFmt w:val="bullet"/>
      <w:lvlText w:val="–"/>
      <w:lvlJc w:val="left"/>
      <w:pPr>
        <w:ind w:left="450" w:hanging="300"/>
      </w:pPr>
      <w:rPr>
        <w:rFonts w:ascii="Times New Roman" w:eastAsia="Times New Roman" w:hAnsi="Times New Roman" w:cs="Times New Roman" w:hint="default"/>
        <w:b w:val="0"/>
        <w:bCs w:val="0"/>
        <w:i w:val="0"/>
        <w:iCs w:val="0"/>
        <w:w w:val="100"/>
        <w:sz w:val="24"/>
        <w:szCs w:val="24"/>
        <w:lang w:eastAsia="en-US" w:bidi="ar-SA"/>
      </w:rPr>
    </w:lvl>
    <w:lvl w:ilvl="1" w:tplc="4A78397E">
      <w:numFmt w:val="bullet"/>
      <w:lvlText w:val="•"/>
      <w:lvlJc w:val="left"/>
      <w:pPr>
        <w:ind w:left="1460" w:hanging="300"/>
      </w:pPr>
      <w:rPr>
        <w:rFonts w:hint="default"/>
        <w:lang w:eastAsia="en-US" w:bidi="ar-SA"/>
      </w:rPr>
    </w:lvl>
    <w:lvl w:ilvl="2" w:tplc="1A4E9268">
      <w:numFmt w:val="bullet"/>
      <w:lvlText w:val="•"/>
      <w:lvlJc w:val="left"/>
      <w:pPr>
        <w:ind w:left="2461" w:hanging="300"/>
      </w:pPr>
      <w:rPr>
        <w:rFonts w:hint="default"/>
        <w:lang w:eastAsia="en-US" w:bidi="ar-SA"/>
      </w:rPr>
    </w:lvl>
    <w:lvl w:ilvl="3" w:tplc="16A6292C">
      <w:numFmt w:val="bullet"/>
      <w:lvlText w:val="•"/>
      <w:lvlJc w:val="left"/>
      <w:pPr>
        <w:ind w:left="3461" w:hanging="300"/>
      </w:pPr>
      <w:rPr>
        <w:rFonts w:hint="default"/>
        <w:lang w:eastAsia="en-US" w:bidi="ar-SA"/>
      </w:rPr>
    </w:lvl>
    <w:lvl w:ilvl="4" w:tplc="C7C2EFCC">
      <w:numFmt w:val="bullet"/>
      <w:lvlText w:val="•"/>
      <w:lvlJc w:val="left"/>
      <w:pPr>
        <w:ind w:left="4462" w:hanging="300"/>
      </w:pPr>
      <w:rPr>
        <w:rFonts w:hint="default"/>
        <w:lang w:eastAsia="en-US" w:bidi="ar-SA"/>
      </w:rPr>
    </w:lvl>
    <w:lvl w:ilvl="5" w:tplc="2F3EEA9E">
      <w:numFmt w:val="bullet"/>
      <w:lvlText w:val="•"/>
      <w:lvlJc w:val="left"/>
      <w:pPr>
        <w:ind w:left="5462" w:hanging="300"/>
      </w:pPr>
      <w:rPr>
        <w:rFonts w:hint="default"/>
        <w:lang w:eastAsia="en-US" w:bidi="ar-SA"/>
      </w:rPr>
    </w:lvl>
    <w:lvl w:ilvl="6" w:tplc="61F2F8A4">
      <w:numFmt w:val="bullet"/>
      <w:lvlText w:val="•"/>
      <w:lvlJc w:val="left"/>
      <w:pPr>
        <w:ind w:left="6463" w:hanging="300"/>
      </w:pPr>
      <w:rPr>
        <w:rFonts w:hint="default"/>
        <w:lang w:eastAsia="en-US" w:bidi="ar-SA"/>
      </w:rPr>
    </w:lvl>
    <w:lvl w:ilvl="7" w:tplc="4BC2A3A4">
      <w:numFmt w:val="bullet"/>
      <w:lvlText w:val="•"/>
      <w:lvlJc w:val="left"/>
      <w:pPr>
        <w:ind w:left="7463" w:hanging="300"/>
      </w:pPr>
      <w:rPr>
        <w:rFonts w:hint="default"/>
        <w:lang w:eastAsia="en-US" w:bidi="ar-SA"/>
      </w:rPr>
    </w:lvl>
    <w:lvl w:ilvl="8" w:tplc="7706B174">
      <w:numFmt w:val="bullet"/>
      <w:lvlText w:val="•"/>
      <w:lvlJc w:val="left"/>
      <w:pPr>
        <w:ind w:left="8464" w:hanging="300"/>
      </w:pPr>
      <w:rPr>
        <w:rFonts w:hint="default"/>
        <w:lang w:eastAsia="en-US" w:bidi="ar-SA"/>
      </w:rPr>
    </w:lvl>
  </w:abstractNum>
  <w:abstractNum w:abstractNumId="4" w15:restartNumberingAfterBreak="0">
    <w:nsid w:val="4DD654AB"/>
    <w:multiLevelType w:val="hybridMultilevel"/>
    <w:tmpl w:val="D4788A96"/>
    <w:lvl w:ilvl="0" w:tplc="125487A2">
      <w:start w:val="1"/>
      <w:numFmt w:val="decimal"/>
      <w:lvlText w:val="%1)"/>
      <w:lvlJc w:val="left"/>
      <w:pPr>
        <w:ind w:left="550" w:hanging="401"/>
      </w:pPr>
      <w:rPr>
        <w:rFonts w:ascii="Times New Roman" w:eastAsia="Times New Roman" w:hAnsi="Times New Roman" w:cs="Times New Roman" w:hint="default"/>
        <w:b w:val="0"/>
        <w:bCs w:val="0"/>
        <w:i w:val="0"/>
        <w:iCs w:val="0"/>
        <w:w w:val="100"/>
        <w:sz w:val="24"/>
        <w:szCs w:val="24"/>
        <w:lang w:eastAsia="en-US" w:bidi="ar-SA"/>
      </w:rPr>
    </w:lvl>
    <w:lvl w:ilvl="1" w:tplc="DB980FA2">
      <w:numFmt w:val="bullet"/>
      <w:lvlText w:val="•"/>
      <w:lvlJc w:val="left"/>
      <w:pPr>
        <w:ind w:left="1550" w:hanging="401"/>
      </w:pPr>
      <w:rPr>
        <w:rFonts w:hint="default"/>
        <w:lang w:eastAsia="en-US" w:bidi="ar-SA"/>
      </w:rPr>
    </w:lvl>
    <w:lvl w:ilvl="2" w:tplc="FBB033E6">
      <w:numFmt w:val="bullet"/>
      <w:lvlText w:val="•"/>
      <w:lvlJc w:val="left"/>
      <w:pPr>
        <w:ind w:left="2541" w:hanging="401"/>
      </w:pPr>
      <w:rPr>
        <w:rFonts w:hint="default"/>
        <w:lang w:eastAsia="en-US" w:bidi="ar-SA"/>
      </w:rPr>
    </w:lvl>
    <w:lvl w:ilvl="3" w:tplc="8EB89F4C">
      <w:numFmt w:val="bullet"/>
      <w:lvlText w:val="•"/>
      <w:lvlJc w:val="left"/>
      <w:pPr>
        <w:ind w:left="3531" w:hanging="401"/>
      </w:pPr>
      <w:rPr>
        <w:rFonts w:hint="default"/>
        <w:lang w:eastAsia="en-US" w:bidi="ar-SA"/>
      </w:rPr>
    </w:lvl>
    <w:lvl w:ilvl="4" w:tplc="A114E642">
      <w:numFmt w:val="bullet"/>
      <w:lvlText w:val="•"/>
      <w:lvlJc w:val="left"/>
      <w:pPr>
        <w:ind w:left="4522" w:hanging="401"/>
      </w:pPr>
      <w:rPr>
        <w:rFonts w:hint="default"/>
        <w:lang w:eastAsia="en-US" w:bidi="ar-SA"/>
      </w:rPr>
    </w:lvl>
    <w:lvl w:ilvl="5" w:tplc="F5985916">
      <w:numFmt w:val="bullet"/>
      <w:lvlText w:val="•"/>
      <w:lvlJc w:val="left"/>
      <w:pPr>
        <w:ind w:left="5512" w:hanging="401"/>
      </w:pPr>
      <w:rPr>
        <w:rFonts w:hint="default"/>
        <w:lang w:eastAsia="en-US" w:bidi="ar-SA"/>
      </w:rPr>
    </w:lvl>
    <w:lvl w:ilvl="6" w:tplc="104EED18">
      <w:numFmt w:val="bullet"/>
      <w:lvlText w:val="•"/>
      <w:lvlJc w:val="left"/>
      <w:pPr>
        <w:ind w:left="6503" w:hanging="401"/>
      </w:pPr>
      <w:rPr>
        <w:rFonts w:hint="default"/>
        <w:lang w:eastAsia="en-US" w:bidi="ar-SA"/>
      </w:rPr>
    </w:lvl>
    <w:lvl w:ilvl="7" w:tplc="54B8AAE8">
      <w:numFmt w:val="bullet"/>
      <w:lvlText w:val="•"/>
      <w:lvlJc w:val="left"/>
      <w:pPr>
        <w:ind w:left="7493" w:hanging="401"/>
      </w:pPr>
      <w:rPr>
        <w:rFonts w:hint="default"/>
        <w:lang w:eastAsia="en-US" w:bidi="ar-SA"/>
      </w:rPr>
    </w:lvl>
    <w:lvl w:ilvl="8" w:tplc="10D2C4CA">
      <w:numFmt w:val="bullet"/>
      <w:lvlText w:val="•"/>
      <w:lvlJc w:val="left"/>
      <w:pPr>
        <w:ind w:left="8484" w:hanging="401"/>
      </w:pPr>
      <w:rPr>
        <w:rFonts w:hint="default"/>
        <w:lang w:eastAsia="en-US" w:bidi="ar-SA"/>
      </w:rPr>
    </w:lvl>
  </w:abstractNum>
  <w:abstractNum w:abstractNumId="5" w15:restartNumberingAfterBreak="0">
    <w:nsid w:val="783858E7"/>
    <w:multiLevelType w:val="hybridMultilevel"/>
    <w:tmpl w:val="A454CE2C"/>
    <w:lvl w:ilvl="0" w:tplc="0EBA750E">
      <w:numFmt w:val="bullet"/>
      <w:lvlText w:val="–"/>
      <w:lvlJc w:val="left"/>
      <w:pPr>
        <w:ind w:left="450" w:hanging="300"/>
      </w:pPr>
      <w:rPr>
        <w:rFonts w:ascii="Times New Roman" w:eastAsia="Times New Roman" w:hAnsi="Times New Roman" w:cs="Times New Roman" w:hint="default"/>
        <w:b w:val="0"/>
        <w:bCs w:val="0"/>
        <w:i w:val="0"/>
        <w:iCs w:val="0"/>
        <w:w w:val="100"/>
        <w:sz w:val="24"/>
        <w:szCs w:val="24"/>
        <w:lang w:eastAsia="en-US" w:bidi="ar-SA"/>
      </w:rPr>
    </w:lvl>
    <w:lvl w:ilvl="1" w:tplc="00366B24">
      <w:numFmt w:val="bullet"/>
      <w:lvlText w:val="•"/>
      <w:lvlJc w:val="left"/>
      <w:pPr>
        <w:ind w:left="1460" w:hanging="300"/>
      </w:pPr>
      <w:rPr>
        <w:rFonts w:hint="default"/>
        <w:lang w:eastAsia="en-US" w:bidi="ar-SA"/>
      </w:rPr>
    </w:lvl>
    <w:lvl w:ilvl="2" w:tplc="A120F2D2">
      <w:numFmt w:val="bullet"/>
      <w:lvlText w:val="•"/>
      <w:lvlJc w:val="left"/>
      <w:pPr>
        <w:ind w:left="2461" w:hanging="300"/>
      </w:pPr>
      <w:rPr>
        <w:rFonts w:hint="default"/>
        <w:lang w:eastAsia="en-US" w:bidi="ar-SA"/>
      </w:rPr>
    </w:lvl>
    <w:lvl w:ilvl="3" w:tplc="E2DCA99E">
      <w:numFmt w:val="bullet"/>
      <w:lvlText w:val="•"/>
      <w:lvlJc w:val="left"/>
      <w:pPr>
        <w:ind w:left="3461" w:hanging="300"/>
      </w:pPr>
      <w:rPr>
        <w:rFonts w:hint="default"/>
        <w:lang w:eastAsia="en-US" w:bidi="ar-SA"/>
      </w:rPr>
    </w:lvl>
    <w:lvl w:ilvl="4" w:tplc="93B4E61C">
      <w:numFmt w:val="bullet"/>
      <w:lvlText w:val="•"/>
      <w:lvlJc w:val="left"/>
      <w:pPr>
        <w:ind w:left="4462" w:hanging="300"/>
      </w:pPr>
      <w:rPr>
        <w:rFonts w:hint="default"/>
        <w:lang w:eastAsia="en-US" w:bidi="ar-SA"/>
      </w:rPr>
    </w:lvl>
    <w:lvl w:ilvl="5" w:tplc="4DCCDFF2">
      <w:numFmt w:val="bullet"/>
      <w:lvlText w:val="•"/>
      <w:lvlJc w:val="left"/>
      <w:pPr>
        <w:ind w:left="5462" w:hanging="300"/>
      </w:pPr>
      <w:rPr>
        <w:rFonts w:hint="default"/>
        <w:lang w:eastAsia="en-US" w:bidi="ar-SA"/>
      </w:rPr>
    </w:lvl>
    <w:lvl w:ilvl="6" w:tplc="D11A878E">
      <w:numFmt w:val="bullet"/>
      <w:lvlText w:val="•"/>
      <w:lvlJc w:val="left"/>
      <w:pPr>
        <w:ind w:left="6463" w:hanging="300"/>
      </w:pPr>
      <w:rPr>
        <w:rFonts w:hint="default"/>
        <w:lang w:eastAsia="en-US" w:bidi="ar-SA"/>
      </w:rPr>
    </w:lvl>
    <w:lvl w:ilvl="7" w:tplc="FB46317E">
      <w:numFmt w:val="bullet"/>
      <w:lvlText w:val="•"/>
      <w:lvlJc w:val="left"/>
      <w:pPr>
        <w:ind w:left="7463" w:hanging="300"/>
      </w:pPr>
      <w:rPr>
        <w:rFonts w:hint="default"/>
        <w:lang w:eastAsia="en-US" w:bidi="ar-SA"/>
      </w:rPr>
    </w:lvl>
    <w:lvl w:ilvl="8" w:tplc="2158A5AC">
      <w:numFmt w:val="bullet"/>
      <w:lvlText w:val="•"/>
      <w:lvlJc w:val="left"/>
      <w:pPr>
        <w:ind w:left="8464" w:hanging="300"/>
      </w:pPr>
      <w:rPr>
        <w:rFonts w:hint="default"/>
        <w:lang w:eastAsia="en-US" w:bidi="ar-SA"/>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bil Raad">
    <w15:presenceInfo w15:providerId="AD" w15:userId="S-1-5-21-1561890833-3024751743-706528185-12814"/>
  </w15:person>
  <w15:person w15:author="Stine Grøndal Skifte">
    <w15:presenceInfo w15:providerId="AD" w15:userId="S-1-5-21-1561890833-3024751743-706528185-3037"/>
  </w15:person>
  <w15:person w15:author="Katrine Damkjær Madsen">
    <w15:presenceInfo w15:providerId="AD" w15:userId="S-1-5-21-1561890833-3024751743-706528185-3064"/>
  </w15:person>
  <w15:person w15:author="Stine Geisler">
    <w15:presenceInfo w15:providerId="AD" w15:userId="S-1-5-21-1561890833-3024751743-706528185-10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258"/>
    <w:rsid w:val="00053EC6"/>
    <w:rsid w:val="00075E98"/>
    <w:rsid w:val="00094588"/>
    <w:rsid w:val="000A28C5"/>
    <w:rsid w:val="000A76FC"/>
    <w:rsid w:val="000D150C"/>
    <w:rsid w:val="001158C0"/>
    <w:rsid w:val="001D4FE0"/>
    <w:rsid w:val="001E428E"/>
    <w:rsid w:val="00275B0A"/>
    <w:rsid w:val="002C2642"/>
    <w:rsid w:val="002D5E6E"/>
    <w:rsid w:val="00365111"/>
    <w:rsid w:val="00375F24"/>
    <w:rsid w:val="00377ECE"/>
    <w:rsid w:val="003B62C0"/>
    <w:rsid w:val="003F37BA"/>
    <w:rsid w:val="00450130"/>
    <w:rsid w:val="004B0040"/>
    <w:rsid w:val="004E2024"/>
    <w:rsid w:val="005017D9"/>
    <w:rsid w:val="005C3E18"/>
    <w:rsid w:val="005D7F2F"/>
    <w:rsid w:val="00625A1B"/>
    <w:rsid w:val="00632232"/>
    <w:rsid w:val="00642B26"/>
    <w:rsid w:val="0070764C"/>
    <w:rsid w:val="0071656D"/>
    <w:rsid w:val="007308B6"/>
    <w:rsid w:val="00761489"/>
    <w:rsid w:val="007707C1"/>
    <w:rsid w:val="00777C2F"/>
    <w:rsid w:val="007E5315"/>
    <w:rsid w:val="00837F50"/>
    <w:rsid w:val="008E1704"/>
    <w:rsid w:val="008F21B0"/>
    <w:rsid w:val="00914012"/>
    <w:rsid w:val="00922926"/>
    <w:rsid w:val="009C11FD"/>
    <w:rsid w:val="009D5C63"/>
    <w:rsid w:val="009F0C13"/>
    <w:rsid w:val="00A309A1"/>
    <w:rsid w:val="00AA336D"/>
    <w:rsid w:val="00AB5F14"/>
    <w:rsid w:val="00AE7310"/>
    <w:rsid w:val="00B741E4"/>
    <w:rsid w:val="00BB26D3"/>
    <w:rsid w:val="00BD62AB"/>
    <w:rsid w:val="00C457FD"/>
    <w:rsid w:val="00CC07ED"/>
    <w:rsid w:val="00D75258"/>
    <w:rsid w:val="00DA34CA"/>
    <w:rsid w:val="00DE1899"/>
    <w:rsid w:val="00EA39E7"/>
    <w:rsid w:val="00EB4964"/>
    <w:rsid w:val="00F52B49"/>
    <w:rsid w:val="00F874DD"/>
    <w:rsid w:val="00FD5C58"/>
    <w:rsid w:val="00FF264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7DFEB"/>
  <w15:docId w15:val="{27C29090-4B8A-4879-B977-6C673ED85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Overskrift1">
    <w:name w:val="heading 1"/>
    <w:basedOn w:val="Normal"/>
    <w:uiPriority w:val="9"/>
    <w:qFormat/>
    <w:pPr>
      <w:spacing w:before="183"/>
      <w:ind w:left="690" w:hanging="541"/>
      <w:jc w:val="both"/>
      <w:outlineLvl w:val="0"/>
    </w:pPr>
    <w:rPr>
      <w:b/>
      <w:bCs/>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link w:val="BrdtekstTegn"/>
    <w:uiPriority w:val="1"/>
    <w:qFormat/>
    <w:pPr>
      <w:spacing w:before="62"/>
      <w:ind w:left="150" w:firstLine="170"/>
      <w:jc w:val="both"/>
    </w:pPr>
    <w:rPr>
      <w:sz w:val="24"/>
      <w:szCs w:val="24"/>
    </w:rPr>
  </w:style>
  <w:style w:type="paragraph" w:styleId="Titel">
    <w:name w:val="Title"/>
    <w:basedOn w:val="Normal"/>
    <w:uiPriority w:val="10"/>
    <w:qFormat/>
    <w:pPr>
      <w:ind w:left="104"/>
    </w:pPr>
    <w:rPr>
      <w:b/>
      <w:bCs/>
      <w:sz w:val="35"/>
      <w:szCs w:val="35"/>
    </w:rPr>
  </w:style>
  <w:style w:type="paragraph" w:styleId="Listeafsnit">
    <w:name w:val="List Paragraph"/>
    <w:basedOn w:val="Normal"/>
    <w:uiPriority w:val="1"/>
    <w:qFormat/>
    <w:pPr>
      <w:spacing w:before="12"/>
      <w:ind w:left="450" w:hanging="301"/>
      <w:jc w:val="both"/>
    </w:pPr>
  </w:style>
  <w:style w:type="paragraph" w:customStyle="1" w:styleId="TableParagraph">
    <w:name w:val="Table Paragraph"/>
    <w:basedOn w:val="Normal"/>
    <w:uiPriority w:val="1"/>
    <w:qFormat/>
    <w:pPr>
      <w:spacing w:before="1" w:line="267" w:lineRule="exact"/>
    </w:pPr>
  </w:style>
  <w:style w:type="paragraph" w:styleId="Markeringsbobletekst">
    <w:name w:val="Balloon Text"/>
    <w:basedOn w:val="Normal"/>
    <w:link w:val="MarkeringsbobletekstTegn"/>
    <w:uiPriority w:val="99"/>
    <w:semiHidden/>
    <w:unhideWhenUsed/>
    <w:rsid w:val="004E2024"/>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4E2024"/>
    <w:rPr>
      <w:rFonts w:ascii="Segoe UI" w:eastAsia="Times New Roman" w:hAnsi="Segoe UI" w:cs="Segoe UI"/>
      <w:sz w:val="18"/>
      <w:szCs w:val="18"/>
    </w:rPr>
  </w:style>
  <w:style w:type="character" w:styleId="Kommentarhenvisning">
    <w:name w:val="annotation reference"/>
    <w:basedOn w:val="Standardskrifttypeiafsnit"/>
    <w:uiPriority w:val="99"/>
    <w:semiHidden/>
    <w:unhideWhenUsed/>
    <w:rsid w:val="00B741E4"/>
    <w:rPr>
      <w:sz w:val="16"/>
      <w:szCs w:val="16"/>
    </w:rPr>
  </w:style>
  <w:style w:type="paragraph" w:styleId="Kommentartekst">
    <w:name w:val="annotation text"/>
    <w:basedOn w:val="Normal"/>
    <w:link w:val="KommentartekstTegn"/>
    <w:uiPriority w:val="99"/>
    <w:unhideWhenUsed/>
    <w:rsid w:val="00B741E4"/>
    <w:rPr>
      <w:sz w:val="20"/>
      <w:szCs w:val="20"/>
    </w:rPr>
  </w:style>
  <w:style w:type="character" w:customStyle="1" w:styleId="KommentartekstTegn">
    <w:name w:val="Kommentartekst Tegn"/>
    <w:basedOn w:val="Standardskrifttypeiafsnit"/>
    <w:link w:val="Kommentartekst"/>
    <w:uiPriority w:val="99"/>
    <w:rsid w:val="00B741E4"/>
    <w:rPr>
      <w:rFonts w:ascii="Times New Roman" w:eastAsia="Times New Roman" w:hAnsi="Times New Roman" w:cs="Times New Roman"/>
      <w:sz w:val="20"/>
      <w:szCs w:val="20"/>
    </w:rPr>
  </w:style>
  <w:style w:type="paragraph" w:styleId="Kommentaremne">
    <w:name w:val="annotation subject"/>
    <w:basedOn w:val="Kommentartekst"/>
    <w:next w:val="Kommentartekst"/>
    <w:link w:val="KommentaremneTegn"/>
    <w:uiPriority w:val="99"/>
    <w:semiHidden/>
    <w:unhideWhenUsed/>
    <w:rsid w:val="00B741E4"/>
    <w:rPr>
      <w:b/>
      <w:bCs/>
    </w:rPr>
  </w:style>
  <w:style w:type="character" w:customStyle="1" w:styleId="KommentaremneTegn">
    <w:name w:val="Kommentaremne Tegn"/>
    <w:basedOn w:val="KommentartekstTegn"/>
    <w:link w:val="Kommentaremne"/>
    <w:uiPriority w:val="99"/>
    <w:semiHidden/>
    <w:rsid w:val="00B741E4"/>
    <w:rPr>
      <w:rFonts w:ascii="Times New Roman" w:eastAsia="Times New Roman" w:hAnsi="Times New Roman" w:cs="Times New Roman"/>
      <w:b/>
      <w:bCs/>
      <w:sz w:val="20"/>
      <w:szCs w:val="20"/>
    </w:rPr>
  </w:style>
  <w:style w:type="character" w:customStyle="1" w:styleId="BrdtekstTegn">
    <w:name w:val="Brødtekst Tegn"/>
    <w:basedOn w:val="Standardskrifttypeiafsnit"/>
    <w:link w:val="Brdtekst"/>
    <w:uiPriority w:val="1"/>
    <w:rsid w:val="00777C2F"/>
    <w:rPr>
      <w:rFonts w:ascii="Times New Roman" w:eastAsia="Times New Roman" w:hAnsi="Times New Roman" w:cs="Times New Roman"/>
      <w:sz w:val="24"/>
      <w:szCs w:val="24"/>
    </w:rPr>
  </w:style>
  <w:style w:type="paragraph" w:customStyle="1" w:styleId="Default">
    <w:name w:val="Default"/>
    <w:rsid w:val="00625A1B"/>
    <w:pPr>
      <w:widowControl/>
      <w:adjustRightInd w:val="0"/>
    </w:pPr>
    <w:rPr>
      <w:rFonts w:ascii="Times New Roman" w:hAnsi="Times New Roman" w:cs="Times New Roman"/>
      <w:color w:val="000000"/>
      <w:sz w:val="24"/>
      <w:szCs w:val="24"/>
      <w:lang w:val="da-DK"/>
    </w:rPr>
  </w:style>
  <w:style w:type="character" w:styleId="Hyperlink">
    <w:name w:val="Hyperlink"/>
    <w:basedOn w:val="Standardskrifttypeiafsnit"/>
    <w:uiPriority w:val="99"/>
    <w:semiHidden/>
    <w:unhideWhenUsed/>
    <w:rsid w:val="005C3E18"/>
    <w:rPr>
      <w:color w:val="0000FF"/>
      <w:u w:val="single"/>
    </w:rPr>
  </w:style>
  <w:style w:type="character" w:styleId="BesgtLink">
    <w:name w:val="FollowedHyperlink"/>
    <w:basedOn w:val="Standardskrifttypeiafsnit"/>
    <w:uiPriority w:val="99"/>
    <w:semiHidden/>
    <w:unhideWhenUsed/>
    <w:rsid w:val="005C3E18"/>
    <w:rPr>
      <w:color w:val="800080" w:themeColor="followedHyperlink"/>
      <w:u w:val="single"/>
    </w:rPr>
  </w:style>
  <w:style w:type="paragraph" w:styleId="Sidehoved">
    <w:name w:val="header"/>
    <w:basedOn w:val="Normal"/>
    <w:link w:val="SidehovedTegn"/>
    <w:uiPriority w:val="99"/>
    <w:unhideWhenUsed/>
    <w:rsid w:val="00BD62AB"/>
    <w:pPr>
      <w:tabs>
        <w:tab w:val="center" w:pos="4819"/>
        <w:tab w:val="right" w:pos="9638"/>
      </w:tabs>
    </w:pPr>
  </w:style>
  <w:style w:type="character" w:customStyle="1" w:styleId="SidehovedTegn">
    <w:name w:val="Sidehoved Tegn"/>
    <w:basedOn w:val="Standardskrifttypeiafsnit"/>
    <w:link w:val="Sidehoved"/>
    <w:uiPriority w:val="99"/>
    <w:rsid w:val="00BD62AB"/>
    <w:rPr>
      <w:rFonts w:ascii="Times New Roman" w:eastAsia="Times New Roman" w:hAnsi="Times New Roman" w:cs="Times New Roman"/>
    </w:rPr>
  </w:style>
  <w:style w:type="paragraph" w:styleId="Sidefod">
    <w:name w:val="footer"/>
    <w:basedOn w:val="Normal"/>
    <w:link w:val="SidefodTegn"/>
    <w:uiPriority w:val="99"/>
    <w:unhideWhenUsed/>
    <w:rsid w:val="00BD62AB"/>
    <w:pPr>
      <w:tabs>
        <w:tab w:val="center" w:pos="4819"/>
        <w:tab w:val="right" w:pos="9638"/>
      </w:tabs>
    </w:pPr>
  </w:style>
  <w:style w:type="character" w:customStyle="1" w:styleId="SidefodTegn">
    <w:name w:val="Sidefod Tegn"/>
    <w:basedOn w:val="Standardskrifttypeiafsnit"/>
    <w:link w:val="Sidefod"/>
    <w:uiPriority w:val="99"/>
    <w:rsid w:val="00BD62A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godkendelse@dkma.dk"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ndlaegsseddel.d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ndlaegsseddel.d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dlaegsseddel.dk/" TargetMode="External"/><Relationship Id="rId5" Type="http://schemas.openxmlformats.org/officeDocument/2006/relationships/footnotes" Target="footnotes.xml"/><Relationship Id="rId15" Type="http://schemas.openxmlformats.org/officeDocument/2006/relationships/hyperlink" Target="mailto:ge@dkma.dk" TargetMode="External"/><Relationship Id="rId10" Type="http://schemas.openxmlformats.org/officeDocument/2006/relationships/hyperlink" Target="http://www.indlaegsseddel.d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ndlaegsseddel.dk/" TargetMode="External"/><Relationship Id="rId14" Type="http://schemas.openxmlformats.org/officeDocument/2006/relationships/hyperlink" Target="mailto:godkendelse@dkma.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6624</Words>
  <Characters>40408</Characters>
  <Application>Microsoft Office Word</Application>
  <DocSecurity>0</DocSecurity>
  <Lines>336</Lines>
  <Paragraphs>93</Paragraphs>
  <ScaleCrop>false</ScaleCrop>
  <HeadingPairs>
    <vt:vector size="2" baseType="variant">
      <vt:variant>
        <vt:lpstr>Titel</vt:lpstr>
      </vt:variant>
      <vt:variant>
        <vt:i4>1</vt:i4>
      </vt:variant>
    </vt:vector>
  </HeadingPairs>
  <TitlesOfParts>
    <vt:vector size="1" baseType="lpstr">
      <vt:lpstr>Vejledning om variationer af markedsføringstilladelser til lægemidler til mennesker</vt:lpstr>
    </vt:vector>
  </TitlesOfParts>
  <Company>Lægemiddelstyrelsen</Company>
  <LinksUpToDate>false</LinksUpToDate>
  <CharactersWithSpaces>46939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Vejledning om variationer af markedsføringstilladelser til lægemidler til mennesker</dc:title>
  <dc:subject>Retsinformation</dc:subject>
  <dc:creator>Civilstyrelsen</dc:creator>
  <cp:lastModifiedBy>Sabina Lysdahl Søgaard</cp:lastModifiedBy>
  <cp:revision>2</cp:revision>
  <dcterms:created xsi:type="dcterms:W3CDTF">2025-09-09T09:46:00Z</dcterms:created>
  <dcterms:modified xsi:type="dcterms:W3CDTF">2025-09-09T09:46:00Z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2025-01-22T00:00:00Z</vt:filetime>
  </property>
  <property fmtid="{D5CDD505-2E9C-101B-9397-08002B2CF9AE}" pid="3" name="Creator">
    <vt:lpwstr>AH Formatter V7.0 MR3 for Windows (x64) : 7.0.4.45923 (2020-07-14T10:31+09)</vt:lpwstr>
  </property>
  <property fmtid="{D5CDD505-2E9C-101B-9397-08002B2CF9AE}" pid="4" name="LastSaved">
    <vt:filetime>2025-06-25T00:00:00Z</vt:filetime>
  </property>
  <property fmtid="{D5CDD505-2E9C-101B-9397-08002B2CF9AE}" pid="5" name="Producer">
    <vt:lpwstr>Antenna House PDF Output Library 7.0.1600</vt:lpwstr>
  </property>
</Properties>
</file>